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56" w:rsidRPr="0070364E" w:rsidRDefault="00DF7156" w:rsidP="00DF7156">
      <w:pPr>
        <w:rPr>
          <w:ins w:id="0" w:author="Autor"/>
          <w:sz w:val="20"/>
          <w:szCs w:val="20"/>
        </w:rPr>
      </w:pPr>
      <w:ins w:id="1" w:author="Autor">
        <w:r w:rsidRPr="0070364E">
          <w:rPr>
            <w:b/>
            <w:noProof/>
          </w:rPr>
          <w:drawing>
            <wp:anchor distT="0" distB="0" distL="114300" distR="114300" simplePos="0" relativeHeight="251664384" behindDoc="0" locked="0" layoutInCell="1" allowOverlap="1" wp14:anchorId="62D70A5E" wp14:editId="6EB59C1A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5" name="Obrázo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0364E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3360" behindDoc="1" locked="0" layoutInCell="1" allowOverlap="1" wp14:anchorId="4832771F" wp14:editId="5310CCD5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7" name="Obrázo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0364E" w:rsidDel="00E701EB">
          <w:rPr>
            <w:sz w:val="20"/>
            <w:szCs w:val="20"/>
          </w:rPr>
          <w:t xml:space="preserve"> </w:t>
        </w:r>
        <w:r w:rsidRPr="0070364E">
          <w:rPr>
            <w:sz w:val="20"/>
            <w:szCs w:val="20"/>
          </w:rPr>
          <w:tab/>
        </w:r>
        <w:r w:rsidRPr="0070364E">
          <w:rPr>
            <w:sz w:val="20"/>
            <w:szCs w:val="20"/>
          </w:rPr>
          <w:tab/>
        </w:r>
      </w:ins>
    </w:p>
    <w:p w:rsidR="00DF7156" w:rsidRPr="0070364E" w:rsidRDefault="00DF7156" w:rsidP="00DF7156">
      <w:pPr>
        <w:rPr>
          <w:ins w:id="2" w:author="Autor"/>
          <w:sz w:val="20"/>
          <w:szCs w:val="20"/>
        </w:rPr>
      </w:pPr>
    </w:p>
    <w:p w:rsidR="00DF7156" w:rsidRPr="0070364E" w:rsidRDefault="00DF7156" w:rsidP="00DF7156">
      <w:pPr>
        <w:rPr>
          <w:ins w:id="3" w:author="Autor"/>
          <w:b/>
          <w:sz w:val="20"/>
          <w:szCs w:val="20"/>
        </w:rPr>
      </w:pPr>
      <w:ins w:id="4" w:author="Autor">
        <w:r w:rsidRPr="0070364E">
          <w:rPr>
            <w:sz w:val="20"/>
            <w:szCs w:val="20"/>
          </w:rPr>
          <w:tab/>
        </w:r>
        <w:r w:rsidRPr="0070364E">
          <w:rPr>
            <w:sz w:val="20"/>
            <w:szCs w:val="20"/>
          </w:rPr>
          <w:tab/>
        </w:r>
        <w:r w:rsidRPr="0070364E">
          <w:rPr>
            <w:sz w:val="20"/>
            <w:szCs w:val="20"/>
          </w:rPr>
          <w:tab/>
          <w:t xml:space="preserve">    </w:t>
        </w:r>
        <w:r w:rsidRPr="0070364E">
          <w:rPr>
            <w:sz w:val="20"/>
            <w:szCs w:val="20"/>
          </w:rPr>
          <w:tab/>
        </w:r>
        <w:r w:rsidRPr="0070364E">
          <w:rPr>
            <w:sz w:val="20"/>
            <w:szCs w:val="20"/>
          </w:rPr>
          <w:tab/>
        </w:r>
        <w:r w:rsidRPr="0070364E">
          <w:rPr>
            <w:sz w:val="20"/>
            <w:szCs w:val="20"/>
          </w:rPr>
          <w:tab/>
        </w:r>
      </w:ins>
    </w:p>
    <w:p w:rsidR="00DF7156" w:rsidRPr="0070364E" w:rsidRDefault="00DF7156" w:rsidP="00DF7156">
      <w:pPr>
        <w:rPr>
          <w:ins w:id="5" w:author="Autor"/>
          <w:b/>
          <w:sz w:val="20"/>
          <w:szCs w:val="20"/>
        </w:rPr>
      </w:pPr>
    </w:p>
    <w:p w:rsidR="00DF7156" w:rsidRPr="0070364E" w:rsidRDefault="00DF7156" w:rsidP="00DF7156">
      <w:pPr>
        <w:rPr>
          <w:ins w:id="6" w:author="Autor"/>
          <w:b/>
          <w:sz w:val="20"/>
          <w:szCs w:val="20"/>
        </w:rPr>
      </w:pPr>
    </w:p>
    <w:p w:rsidR="00DF7156" w:rsidRPr="0070364E" w:rsidRDefault="00DF7156" w:rsidP="00DF7156">
      <w:pPr>
        <w:rPr>
          <w:ins w:id="7" w:author="Autor"/>
          <w:b/>
          <w:sz w:val="20"/>
          <w:szCs w:val="20"/>
        </w:rPr>
      </w:pPr>
    </w:p>
    <w:p w:rsidR="00DF7156" w:rsidRPr="0070364E" w:rsidRDefault="00DF7156" w:rsidP="00DF7156">
      <w:pPr>
        <w:rPr>
          <w:ins w:id="8" w:author="Autor"/>
          <w:b/>
          <w:sz w:val="20"/>
          <w:szCs w:val="20"/>
        </w:rPr>
      </w:pPr>
    </w:p>
    <w:p w:rsidR="00DF7156" w:rsidRPr="0070364E" w:rsidRDefault="00DF7156" w:rsidP="00DF7156">
      <w:pPr>
        <w:ind w:right="6802"/>
        <w:jc w:val="center"/>
        <w:rPr>
          <w:ins w:id="9" w:author="Autor"/>
          <w:rFonts w:ascii="Arial" w:hAnsi="Arial" w:cs="Arial"/>
          <w:sz w:val="20"/>
          <w:szCs w:val="20"/>
        </w:rPr>
      </w:pPr>
      <w:ins w:id="10" w:author="Autor">
        <w:r w:rsidRPr="0070364E">
          <w:rPr>
            <w:rFonts w:ascii="Arial" w:hAnsi="Arial" w:cs="Arial"/>
            <w:sz w:val="20"/>
            <w:szCs w:val="20"/>
          </w:rPr>
          <w:t>Európska únia</w:t>
        </w:r>
      </w:ins>
    </w:p>
    <w:p w:rsidR="00DF7156" w:rsidRPr="0070364E" w:rsidRDefault="00DF7156" w:rsidP="00DF7156">
      <w:pPr>
        <w:ind w:right="6802"/>
        <w:jc w:val="center"/>
        <w:rPr>
          <w:ins w:id="11" w:author="Autor"/>
          <w:rFonts w:ascii="Arial" w:hAnsi="Arial" w:cs="Arial"/>
          <w:sz w:val="20"/>
          <w:szCs w:val="20"/>
        </w:rPr>
      </w:pPr>
      <w:ins w:id="12" w:author="Autor">
        <w:r w:rsidRPr="0070364E">
          <w:rPr>
            <w:rFonts w:ascii="Arial" w:hAnsi="Arial" w:cs="Arial"/>
            <w:sz w:val="20"/>
            <w:szCs w:val="20"/>
          </w:rPr>
          <w:t>Európsky fond regionálneho</w:t>
        </w:r>
      </w:ins>
    </w:p>
    <w:p w:rsidR="00DF7156" w:rsidRPr="0070364E" w:rsidRDefault="00DF7156" w:rsidP="00DF7156">
      <w:pPr>
        <w:ind w:right="6802"/>
        <w:jc w:val="center"/>
        <w:rPr>
          <w:ins w:id="13" w:author="Autor"/>
          <w:b/>
          <w:sz w:val="20"/>
          <w:szCs w:val="20"/>
        </w:rPr>
      </w:pPr>
      <w:ins w:id="14" w:author="Autor">
        <w:r w:rsidRPr="0070364E">
          <w:rPr>
            <w:rFonts w:ascii="Arial" w:hAnsi="Arial" w:cs="Arial"/>
            <w:sz w:val="20"/>
            <w:szCs w:val="20"/>
          </w:rPr>
          <w:t>rozvoja</w:t>
        </w:r>
      </w:ins>
    </w:p>
    <w:p w:rsidR="00D61BB6" w:rsidRPr="006479DF" w:rsidDel="00DF7156" w:rsidRDefault="009836CF" w:rsidP="00D61BB6">
      <w:pPr>
        <w:rPr>
          <w:del w:id="15" w:author="Autor"/>
          <w:sz w:val="20"/>
          <w:szCs w:val="20"/>
        </w:rPr>
      </w:pPr>
      <w:del w:id="16" w:author="Autor">
        <w:r w:rsidDel="00DF7156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1312" behindDoc="1" locked="0" layoutInCell="1" allowOverlap="1" wp14:anchorId="49258007" wp14:editId="3EAD6DF3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58" name="Obrázok 5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D61BB6" w:rsidRPr="006479DF" w:rsidDel="00DF7156">
          <w:rPr>
            <w:noProof/>
            <w:sz w:val="20"/>
            <w:szCs w:val="20"/>
          </w:rPr>
          <w:drawing>
            <wp:anchor distT="0" distB="0" distL="114300" distR="114300" simplePos="0" relativeHeight="251658240" behindDoc="0" locked="0" layoutInCell="1" allowOverlap="1" wp14:anchorId="1E5FE237" wp14:editId="5F7610C6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D61BB6" w:rsidRPr="006479DF" w:rsidDel="00DF7156">
          <w:rPr>
            <w:sz w:val="20"/>
            <w:szCs w:val="20"/>
          </w:rPr>
          <w:tab/>
        </w:r>
        <w:r w:rsidR="00D61BB6" w:rsidRPr="006479DF" w:rsidDel="00DF7156">
          <w:rPr>
            <w:sz w:val="20"/>
            <w:szCs w:val="20"/>
          </w:rPr>
          <w:tab/>
        </w:r>
        <w:r w:rsidR="00D61BB6" w:rsidRPr="006479DF" w:rsidDel="00DF7156">
          <w:rPr>
            <w:sz w:val="20"/>
            <w:szCs w:val="20"/>
          </w:rPr>
          <w:tab/>
        </w:r>
        <w:r w:rsidR="00D61BB6" w:rsidRPr="006479DF" w:rsidDel="00DF7156">
          <w:rPr>
            <w:sz w:val="20"/>
            <w:szCs w:val="20"/>
          </w:rPr>
          <w:tab/>
        </w:r>
        <w:r w:rsidR="00D61BB6" w:rsidRPr="006479DF" w:rsidDel="00DF7156">
          <w:rPr>
            <w:sz w:val="20"/>
            <w:szCs w:val="20"/>
          </w:rPr>
          <w:tab/>
        </w:r>
        <w:r w:rsidR="00D61BB6" w:rsidRPr="006479DF" w:rsidDel="00DF7156">
          <w:rPr>
            <w:noProof/>
            <w:sz w:val="20"/>
            <w:szCs w:val="20"/>
          </w:rPr>
          <w:drawing>
            <wp:anchor distT="0" distB="0" distL="114300" distR="114300" simplePos="0" relativeHeight="251657216" behindDoc="0" locked="1" layoutInCell="1" allowOverlap="1" wp14:anchorId="4F6E6FFE" wp14:editId="5ACB4AF9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2" name="Obrázok 2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D61BB6" w:rsidRPr="006479DF" w:rsidDel="00DF7156">
          <w:rPr>
            <w:sz w:val="20"/>
            <w:szCs w:val="20"/>
          </w:rPr>
          <w:tab/>
        </w:r>
        <w:r w:rsidR="00D61BB6" w:rsidRPr="006479DF" w:rsidDel="00DF7156">
          <w:rPr>
            <w:sz w:val="20"/>
            <w:szCs w:val="20"/>
          </w:rPr>
          <w:tab/>
        </w:r>
        <w:r w:rsidR="00D61BB6" w:rsidRPr="006479DF" w:rsidDel="00DF7156">
          <w:rPr>
            <w:sz w:val="20"/>
            <w:szCs w:val="20"/>
          </w:rPr>
          <w:tab/>
        </w:r>
      </w:del>
    </w:p>
    <w:p w:rsidR="00D61BB6" w:rsidRPr="006479DF" w:rsidDel="00DF7156" w:rsidRDefault="00D61BB6" w:rsidP="00D61BB6">
      <w:pPr>
        <w:jc w:val="center"/>
        <w:rPr>
          <w:del w:id="17" w:author="Autor"/>
          <w:sz w:val="20"/>
          <w:szCs w:val="20"/>
        </w:rPr>
      </w:pPr>
    </w:p>
    <w:p w:rsidR="00D61BB6" w:rsidDel="00DF7156" w:rsidRDefault="00D61BB6" w:rsidP="00D61BB6">
      <w:pPr>
        <w:jc w:val="center"/>
        <w:rPr>
          <w:del w:id="18" w:author="Autor"/>
          <w:b/>
          <w:sz w:val="20"/>
          <w:szCs w:val="20"/>
        </w:rPr>
      </w:pPr>
    </w:p>
    <w:p w:rsidR="009836CF" w:rsidDel="00DF7156" w:rsidRDefault="009836CF" w:rsidP="00D61BB6">
      <w:pPr>
        <w:jc w:val="center"/>
        <w:rPr>
          <w:del w:id="19" w:author="Autor"/>
          <w:b/>
          <w:sz w:val="20"/>
          <w:szCs w:val="20"/>
        </w:rPr>
      </w:pPr>
    </w:p>
    <w:p w:rsidR="009836CF" w:rsidDel="00DF7156" w:rsidRDefault="009836CF" w:rsidP="00D61BB6">
      <w:pPr>
        <w:jc w:val="center"/>
        <w:rPr>
          <w:del w:id="20" w:author="Autor"/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5303B">
            <w:rPr>
              <w:b/>
              <w:sz w:val="40"/>
              <w:szCs w:val="20"/>
            </w:rPr>
            <w:t>20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21" w:author="Autor">
            <w:r w:rsidR="00321271" w:rsidDel="005766D3">
              <w:rPr>
                <w:b/>
                <w:sz w:val="32"/>
                <w:szCs w:val="32"/>
              </w:rPr>
              <w:delText>2</w:delText>
            </w:r>
          </w:del>
          <w:ins w:id="22" w:author="Autor">
            <w:r w:rsidR="005766D3">
              <w:rPr>
                <w:b/>
                <w:sz w:val="32"/>
                <w:szCs w:val="32"/>
              </w:rPr>
              <w:t>3</w:t>
            </w:r>
          </w:ins>
        </w:sdtContent>
      </w:sdt>
    </w:p>
    <w:p w:rsidR="00D61BB6" w:rsidDel="00DF7156" w:rsidRDefault="00D61BB6" w:rsidP="00D61BB6">
      <w:pPr>
        <w:jc w:val="center"/>
        <w:rPr>
          <w:del w:id="23" w:author="Autor"/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Pr="006479DF" w:rsidDel="00DF7156" w:rsidRDefault="00D61BB6" w:rsidP="006479DF">
      <w:pPr>
        <w:rPr>
          <w:del w:id="24" w:author="Autor"/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Pr="009836CF" w:rsidRDefault="004920C5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 vypracovaniu plánu hodnotení operačných programov na programové obdobie</w:t>
            </w:r>
            <w:r w:rsidR="001C6DB7">
              <w:rPr>
                <w:szCs w:val="20"/>
              </w:rPr>
              <w:t xml:space="preserve"> </w:t>
            </w:r>
            <w:r>
              <w:rPr>
                <w:szCs w:val="20"/>
              </w:rPr>
              <w:t>2014 - 2020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4920C5" w:rsidRDefault="004920C5" w:rsidP="004920C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9836CF" w:rsidRPr="009836CF" w:rsidRDefault="004920C5" w:rsidP="004920C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  <w:p w:rsidR="009836CF" w:rsidRPr="009836CF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</w:t>
            </w:r>
            <w:ins w:id="25" w:author="Autor">
              <w:r w:rsidR="00FE3D21">
                <w:rPr>
                  <w:szCs w:val="20"/>
                </w:rPr>
                <w:t xml:space="preserve">podpredsedu </w:t>
              </w:r>
            </w:ins>
            <w:r>
              <w:rPr>
                <w:szCs w:val="20"/>
              </w:rPr>
              <w:t>vlády SR</w:t>
            </w:r>
            <w:ins w:id="26" w:author="Autor">
              <w:r w:rsidR="00FE3D21">
                <w:rPr>
                  <w:szCs w:val="20"/>
                </w:rPr>
                <w:t xml:space="preserve"> pre investície a informatizáciu</w:t>
              </w:r>
            </w:ins>
          </w:p>
          <w:p w:rsidR="00B53B4A" w:rsidRPr="009836CF" w:rsidRDefault="00B53B4A" w:rsidP="007A0A1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</w:t>
            </w:r>
            <w:r w:rsidR="007A0A10">
              <w:rPr>
                <w:szCs w:val="20"/>
              </w:rPr>
              <w:t>b</w:t>
            </w:r>
            <w:r>
              <w:rPr>
                <w:szCs w:val="20"/>
              </w:rPr>
              <w:t xml:space="preserve">) Systému riadenia </w:t>
            </w:r>
            <w:r w:rsidR="003B0DFE" w:rsidRPr="003B0DFE">
              <w:rPr>
                <w:szCs w:val="20"/>
              </w:rPr>
              <w:t>európskych</w:t>
            </w:r>
            <w:r w:rsidR="006F77A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6F77A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6F77A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4920C5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6A5157" w:rsidRDefault="006A5157" w:rsidP="006479DF">
            <w:pPr>
              <w:rPr>
                <w:b/>
              </w:rPr>
            </w:pPr>
          </w:p>
          <w:p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Pr="003C2544" w:rsidRDefault="00A60CF4" w:rsidP="006A5157">
            <w:pPr>
              <w:jc w:val="both"/>
              <w:rPr>
                <w:rStyle w:val="Zstupntext"/>
                <w:rFonts w:eastAsiaTheme="minorHAnsi"/>
              </w:rPr>
            </w:pPr>
            <w:r w:rsidRPr="00A60CF4">
              <w:rPr>
                <w:rStyle w:val="Zstupntext"/>
                <w:rFonts w:eastAsiaTheme="minorHAnsi"/>
                <w:color w:val="auto"/>
              </w:rPr>
              <w:t>2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sdt>
            <w:sdtPr>
              <w:rPr>
                <w:szCs w:val="20"/>
              </w:rPr>
              <w:id w:val="345674460"/>
              <w:date w:fullDate="2017-08-02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902A56" w:rsidRDefault="002D3AB6" w:rsidP="00902A56">
                <w:pPr>
                  <w:tabs>
                    <w:tab w:val="right" w:pos="9072"/>
                  </w:tabs>
                  <w:rPr>
                    <w:szCs w:val="20"/>
                  </w:rPr>
                </w:pPr>
                <w:del w:id="27" w:author="Autor">
                  <w:r w:rsidDel="00F97F80">
                    <w:rPr>
                      <w:szCs w:val="20"/>
                    </w:rPr>
                    <w:delText>20.01.2016</w:delText>
                  </w:r>
                </w:del>
                <w:ins w:id="28" w:author="Autor">
                  <w:del w:id="29" w:author="Autor">
                    <w:r w:rsidR="00B25BB1" w:rsidDel="00F97F80">
                      <w:rPr>
                        <w:szCs w:val="20"/>
                      </w:rPr>
                      <w:delText>01.08.2017</w:delText>
                    </w:r>
                  </w:del>
                  <w:r w:rsidR="00F97F80">
                    <w:rPr>
                      <w:szCs w:val="20"/>
                    </w:rPr>
                    <w:t>02.08.2017</w:t>
                  </w:r>
                </w:ins>
              </w:p>
            </w:sdtContent>
          </w:sdt>
          <w:p w:rsidR="009836CF" w:rsidRPr="009836CF" w:rsidRDefault="009836CF" w:rsidP="00221493">
            <w:pPr>
              <w:jc w:val="both"/>
              <w:rPr>
                <w:szCs w:val="20"/>
              </w:rPr>
            </w:pP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sdt>
            <w:sdtPr>
              <w:rPr>
                <w:szCs w:val="20"/>
              </w:rPr>
              <w:id w:val="2046552116"/>
              <w:date w:fullDate="2017-08-02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902A56" w:rsidRPr="00902A56" w:rsidRDefault="002D3AB6" w:rsidP="00902A56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del w:id="30" w:author="Autor">
                  <w:r w:rsidDel="00F97F80">
                    <w:rPr>
                      <w:szCs w:val="20"/>
                    </w:rPr>
                    <w:delText>20.01.2016</w:delText>
                  </w:r>
                </w:del>
                <w:ins w:id="31" w:author="Autor">
                  <w:del w:id="32" w:author="Autor">
                    <w:r w:rsidR="00B25BB1" w:rsidDel="00F97F80">
                      <w:rPr>
                        <w:szCs w:val="20"/>
                      </w:rPr>
                      <w:delText>01.08.2017</w:delText>
                    </w:r>
                  </w:del>
                  <w:r w:rsidR="00F97F80">
                    <w:rPr>
                      <w:szCs w:val="20"/>
                    </w:rPr>
                    <w:t>02.08.2017</w:t>
                  </w:r>
                </w:ins>
              </w:p>
            </w:sdtContent>
          </w:sdt>
          <w:p w:rsidR="009836CF" w:rsidRPr="009836CF" w:rsidRDefault="009836CF" w:rsidP="00221493">
            <w:pPr>
              <w:jc w:val="both"/>
              <w:rPr>
                <w:szCs w:val="20"/>
              </w:rPr>
            </w:pP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:rsidR="00DF7156" w:rsidRPr="00330C8B" w:rsidRDefault="00DF7156" w:rsidP="00DF7156">
            <w:pPr>
              <w:jc w:val="both"/>
              <w:rPr>
                <w:ins w:id="33" w:author="Autor"/>
                <w:b/>
                <w:szCs w:val="20"/>
                <w:rPrChange w:id="34" w:author="Autor">
                  <w:rPr>
                    <w:ins w:id="35" w:author="Autor"/>
                    <w:szCs w:val="20"/>
                  </w:rPr>
                </w:rPrChange>
              </w:rPr>
            </w:pPr>
            <w:ins w:id="36" w:author="Autor">
              <w:r w:rsidRPr="00330C8B">
                <w:rPr>
                  <w:rStyle w:val="Siln"/>
                  <w:b w:val="0"/>
                  <w:color w:val="000000"/>
                  <w:rPrChange w:id="37" w:author="Autor">
                    <w:rPr>
                      <w:rStyle w:val="Siln"/>
                      <w:color w:val="000000"/>
                    </w:rPr>
                  </w:rPrChange>
                </w:rPr>
                <w:t xml:space="preserve">JUDr. Denisa Žiláková </w:t>
              </w:r>
            </w:ins>
          </w:p>
          <w:p w:rsidR="009836CF" w:rsidDel="00DF7156" w:rsidRDefault="00DF7156" w:rsidP="00DF7156">
            <w:pPr>
              <w:jc w:val="both"/>
              <w:rPr>
                <w:del w:id="38" w:author="Autor"/>
                <w:szCs w:val="20"/>
              </w:rPr>
            </w:pPr>
            <w:ins w:id="39" w:author="Autor">
              <w:r>
                <w:rPr>
                  <w:szCs w:val="20"/>
                </w:rPr>
                <w:t>generálna riaditeľka sekcie centrálny koordinačný orgán</w:t>
              </w:r>
              <w:del w:id="40" w:author="Autor">
                <w:r w:rsidR="005766D3" w:rsidDel="00DF7156">
                  <w:rPr>
                    <w:szCs w:val="20"/>
                  </w:rPr>
                  <w:delText>Mgr. Marek Krauspe</w:delText>
                </w:r>
                <w:r w:rsidR="00D73298" w:rsidDel="00DF7156">
                  <w:rPr>
                    <w:szCs w:val="20"/>
                  </w:rPr>
                  <w:delText xml:space="preserve"> </w:delText>
                </w:r>
              </w:del>
            </w:ins>
            <w:del w:id="41" w:author="Autor">
              <w:r w:rsidR="00C214B6" w:rsidDel="00DF7156">
                <w:rPr>
                  <w:szCs w:val="20"/>
                </w:rPr>
                <w:delText>Ing. Igor Federič</w:delText>
              </w:r>
            </w:del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del w:id="42" w:author="Autor">
              <w:r w:rsidDel="00DF7156">
                <w:rPr>
                  <w:szCs w:val="20"/>
                </w:rPr>
                <w:delText xml:space="preserve">vedúci Úradu </w:delText>
              </w:r>
            </w:del>
            <w:ins w:id="43" w:author="Autor">
              <w:del w:id="44" w:author="Autor">
                <w:r w:rsidR="005766D3" w:rsidDel="00DF7156">
                  <w:rPr>
                    <w:szCs w:val="20"/>
                  </w:rPr>
                  <w:delText xml:space="preserve">podpredsedu </w:delText>
                </w:r>
              </w:del>
            </w:ins>
            <w:del w:id="45" w:author="Autor">
              <w:r w:rsidDel="00DF7156">
                <w:rPr>
                  <w:szCs w:val="20"/>
                </w:rPr>
                <w:delText>vlády SR</w:delText>
              </w:r>
            </w:del>
            <w:ins w:id="46" w:author="Autor">
              <w:del w:id="47" w:author="Autor">
                <w:r w:rsidR="005766D3" w:rsidDel="00DF7156">
                  <w:rPr>
                    <w:szCs w:val="20"/>
                  </w:rPr>
                  <w:delText xml:space="preserve"> pre investície a informatizáciu</w:delText>
                </w:r>
              </w:del>
            </w:ins>
          </w:p>
        </w:tc>
      </w:tr>
    </w:tbl>
    <w:p w:rsidR="00D61BB6" w:rsidRDefault="00D61BB6" w:rsidP="006479DF">
      <w:pPr>
        <w:rPr>
          <w:sz w:val="20"/>
          <w:szCs w:val="20"/>
        </w:rPr>
      </w:pPr>
    </w:p>
    <w:p w:rsidR="00A60CF4" w:rsidDel="00BE70AD" w:rsidRDefault="00A60CF4" w:rsidP="006479DF">
      <w:pPr>
        <w:rPr>
          <w:del w:id="48" w:author="Autor"/>
          <w:sz w:val="20"/>
          <w:szCs w:val="20"/>
        </w:rPr>
      </w:pPr>
    </w:p>
    <w:bookmarkStart w:id="49" w:name="_Toc404872045" w:displacedByCustomXml="next"/>
    <w:bookmarkStart w:id="50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460F75" w:rsidRDefault="00460F75">
          <w:pPr>
            <w:pStyle w:val="Hlavikaobsahu"/>
          </w:pPr>
          <w:r>
            <w:t>Obsah</w:t>
          </w:r>
        </w:p>
        <w:p w:rsidR="00460F75" w:rsidRPr="00460F75" w:rsidRDefault="00460F75" w:rsidP="00460F75"/>
        <w:p w:rsidR="00B25BB1" w:rsidRDefault="00355720">
          <w:pPr>
            <w:pStyle w:val="Obsah2"/>
            <w:tabs>
              <w:tab w:val="right" w:leader="dot" w:pos="9062"/>
            </w:tabs>
            <w:rPr>
              <w:ins w:id="5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460F75">
            <w:instrText xml:space="preserve"> TOC \o "1-5" \h \z \u </w:instrText>
          </w:r>
          <w:r>
            <w:fldChar w:fldCharType="separate"/>
          </w:r>
          <w:ins w:id="52" w:author="Autor">
            <w:r w:rsidR="00B25BB1" w:rsidRPr="001B1EB5">
              <w:rPr>
                <w:rStyle w:val="Hypertextovprepojenie"/>
                <w:noProof/>
              </w:rPr>
              <w:fldChar w:fldCharType="begin"/>
            </w:r>
            <w:r w:rsidR="00B25BB1" w:rsidRPr="001B1EB5">
              <w:rPr>
                <w:rStyle w:val="Hypertextovprepojenie"/>
                <w:noProof/>
              </w:rPr>
              <w:instrText xml:space="preserve"> </w:instrText>
            </w:r>
            <w:r w:rsidR="00B25BB1">
              <w:rPr>
                <w:noProof/>
              </w:rPr>
              <w:instrText>HYPERLINK \l "_Toc489347856"</w:instrText>
            </w:r>
            <w:r w:rsidR="00B25BB1" w:rsidRPr="001B1EB5">
              <w:rPr>
                <w:rStyle w:val="Hypertextovprepojenie"/>
                <w:noProof/>
              </w:rPr>
              <w:instrText xml:space="preserve"> </w:instrText>
            </w:r>
            <w:r w:rsidR="00B25BB1" w:rsidRPr="001B1EB5">
              <w:rPr>
                <w:rStyle w:val="Hypertextovprepojenie"/>
                <w:noProof/>
              </w:rPr>
              <w:fldChar w:fldCharType="separate"/>
            </w:r>
            <w:r w:rsidR="00B25BB1" w:rsidRPr="001B1EB5">
              <w:rPr>
                <w:rStyle w:val="Hypertextovprepojenie"/>
                <w:noProof/>
              </w:rPr>
              <w:t>1 Úvod</w:t>
            </w:r>
            <w:r w:rsidR="00B25BB1">
              <w:rPr>
                <w:noProof/>
                <w:webHidden/>
              </w:rPr>
              <w:tab/>
            </w:r>
            <w:r w:rsidR="00B25BB1">
              <w:rPr>
                <w:noProof/>
                <w:webHidden/>
              </w:rPr>
              <w:fldChar w:fldCharType="begin"/>
            </w:r>
            <w:r w:rsidR="00B25BB1">
              <w:rPr>
                <w:noProof/>
                <w:webHidden/>
              </w:rPr>
              <w:instrText xml:space="preserve"> PAGEREF _Toc489347856 \h </w:instrText>
            </w:r>
          </w:ins>
          <w:r w:rsidR="00B25BB1">
            <w:rPr>
              <w:noProof/>
              <w:webHidden/>
            </w:rPr>
          </w:r>
          <w:r w:rsidR="00B25BB1">
            <w:rPr>
              <w:noProof/>
              <w:webHidden/>
            </w:rPr>
            <w:fldChar w:fldCharType="separate"/>
          </w:r>
          <w:ins w:id="53" w:author="Autor">
            <w:r w:rsidR="00B25BB1">
              <w:rPr>
                <w:noProof/>
                <w:webHidden/>
              </w:rPr>
              <w:t>1</w:t>
            </w:r>
            <w:r w:rsidR="00B25BB1">
              <w:rPr>
                <w:noProof/>
                <w:webHidden/>
              </w:rPr>
              <w:fldChar w:fldCharType="end"/>
            </w:r>
            <w:r w:rsidR="00B25BB1" w:rsidRPr="001B1EB5">
              <w:rPr>
                <w:rStyle w:val="Hypertextovprepojenie"/>
                <w:noProof/>
              </w:rPr>
              <w:fldChar w:fldCharType="end"/>
            </w:r>
          </w:ins>
        </w:p>
        <w:p w:rsidR="00B25BB1" w:rsidRDefault="00B25BB1">
          <w:pPr>
            <w:pStyle w:val="Obsah2"/>
            <w:tabs>
              <w:tab w:val="right" w:leader="dot" w:pos="9062"/>
            </w:tabs>
            <w:rPr>
              <w:ins w:id="5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5" w:author="Autor">
            <w:r w:rsidRPr="001B1EB5">
              <w:rPr>
                <w:rStyle w:val="Hypertextovprepojenie"/>
                <w:noProof/>
              </w:rPr>
              <w:fldChar w:fldCharType="begin"/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"_Toc489347857"</w:instrText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 w:rsidRPr="001B1EB5">
              <w:rPr>
                <w:rStyle w:val="Hypertextovprepojenie"/>
                <w:noProof/>
              </w:rPr>
              <w:fldChar w:fldCharType="separate"/>
            </w:r>
            <w:r w:rsidRPr="001B1EB5">
              <w:rPr>
                <w:rStyle w:val="Hypertextovprepojenie"/>
                <w:noProof/>
              </w:rPr>
              <w:t>2 Legislatívny a metodický základ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_Toc489347857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6" w:author="Autor"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  <w:r w:rsidRPr="001B1EB5">
              <w:rPr>
                <w:rStyle w:val="Hypertextovprepojenie"/>
                <w:noProof/>
              </w:rPr>
              <w:fldChar w:fldCharType="end"/>
            </w:r>
          </w:ins>
        </w:p>
        <w:p w:rsidR="00B25BB1" w:rsidRDefault="00B25BB1">
          <w:pPr>
            <w:pStyle w:val="Obsah3"/>
            <w:tabs>
              <w:tab w:val="left" w:pos="1100"/>
              <w:tab w:val="right" w:leader="dot" w:pos="9062"/>
            </w:tabs>
            <w:rPr>
              <w:ins w:id="5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8" w:author="Autor">
            <w:r w:rsidRPr="001B1EB5">
              <w:rPr>
                <w:rStyle w:val="Hypertextovprepojenie"/>
                <w:noProof/>
              </w:rPr>
              <w:fldChar w:fldCharType="begin"/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"_Toc489347858"</w:instrText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 w:rsidRPr="001B1EB5">
              <w:rPr>
                <w:rStyle w:val="Hypertextovprepojenie"/>
                <w:noProof/>
              </w:rPr>
              <w:fldChar w:fldCharType="separate"/>
            </w:r>
            <w:r w:rsidRPr="001B1EB5">
              <w:rPr>
                <w:rStyle w:val="Hypertextovprepojeni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B1EB5">
              <w:rPr>
                <w:rStyle w:val="Hypertextovprepojenie"/>
                <w:noProof/>
              </w:rPr>
              <w:t>Legislatíva SR a 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_Toc489347858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9" w:author="Autor"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  <w:r w:rsidRPr="001B1EB5">
              <w:rPr>
                <w:rStyle w:val="Hypertextovprepojenie"/>
                <w:noProof/>
              </w:rPr>
              <w:fldChar w:fldCharType="end"/>
            </w:r>
          </w:ins>
        </w:p>
        <w:p w:rsidR="00B25BB1" w:rsidRDefault="00B25BB1">
          <w:pPr>
            <w:pStyle w:val="Obsah3"/>
            <w:tabs>
              <w:tab w:val="right" w:leader="dot" w:pos="9062"/>
            </w:tabs>
            <w:rPr>
              <w:ins w:id="6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1" w:author="Autor">
            <w:r w:rsidRPr="001B1EB5">
              <w:rPr>
                <w:rStyle w:val="Hypertextovprepojenie"/>
                <w:noProof/>
              </w:rPr>
              <w:fldChar w:fldCharType="begin"/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"_Toc489347859"</w:instrText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 w:rsidRPr="001B1EB5">
              <w:rPr>
                <w:rStyle w:val="Hypertextovprepojenie"/>
                <w:noProof/>
              </w:rPr>
              <w:fldChar w:fldCharType="separate"/>
            </w:r>
            <w:r w:rsidRPr="001B1EB5">
              <w:rPr>
                <w:rStyle w:val="Hypertextovprepojenie"/>
                <w:noProof/>
              </w:rPr>
              <w:t>2.2  Ďalšie podporné dokumenty SR a 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_Toc489347859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62" w:author="Autor"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  <w:r w:rsidRPr="001B1EB5">
              <w:rPr>
                <w:rStyle w:val="Hypertextovprepojenie"/>
                <w:noProof/>
              </w:rPr>
              <w:fldChar w:fldCharType="end"/>
            </w:r>
          </w:ins>
        </w:p>
        <w:p w:rsidR="00B25BB1" w:rsidRDefault="00B25BB1">
          <w:pPr>
            <w:pStyle w:val="Obsah2"/>
            <w:tabs>
              <w:tab w:val="left" w:pos="720"/>
              <w:tab w:val="right" w:leader="dot" w:pos="9062"/>
            </w:tabs>
            <w:rPr>
              <w:ins w:id="6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4" w:author="Autor">
            <w:r w:rsidRPr="001B1EB5">
              <w:rPr>
                <w:rStyle w:val="Hypertextovprepojenie"/>
                <w:noProof/>
              </w:rPr>
              <w:fldChar w:fldCharType="begin"/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"_Toc489347860"</w:instrText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 w:rsidRPr="001B1EB5">
              <w:rPr>
                <w:rStyle w:val="Hypertextovprepojenie"/>
                <w:noProof/>
              </w:rPr>
              <w:fldChar w:fldCharType="separate"/>
            </w:r>
            <w:r w:rsidRPr="001B1EB5">
              <w:rPr>
                <w:rStyle w:val="Hypertextovprepojenie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B1EB5">
              <w:rPr>
                <w:rStyle w:val="Hypertextovprepojenie"/>
                <w:noProof/>
              </w:rPr>
              <w:t>Plán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_Toc489347860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65" w:author="Autor"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  <w:r w:rsidRPr="001B1EB5">
              <w:rPr>
                <w:rStyle w:val="Hypertextovprepojenie"/>
                <w:noProof/>
              </w:rPr>
              <w:fldChar w:fldCharType="end"/>
            </w:r>
          </w:ins>
        </w:p>
        <w:p w:rsidR="00B25BB1" w:rsidRDefault="00B25BB1">
          <w:pPr>
            <w:pStyle w:val="Obsah3"/>
            <w:tabs>
              <w:tab w:val="right" w:leader="dot" w:pos="9062"/>
            </w:tabs>
            <w:rPr>
              <w:ins w:id="6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7" w:author="Autor">
            <w:r w:rsidRPr="001B1EB5">
              <w:rPr>
                <w:rStyle w:val="Hypertextovprepojenie"/>
                <w:noProof/>
              </w:rPr>
              <w:fldChar w:fldCharType="begin"/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"_Toc489347861"</w:instrText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 w:rsidRPr="001B1EB5">
              <w:rPr>
                <w:rStyle w:val="Hypertextovprepojenie"/>
                <w:noProof/>
              </w:rPr>
              <w:fldChar w:fldCharType="separate"/>
            </w:r>
            <w:r w:rsidRPr="001B1EB5">
              <w:rPr>
                <w:rStyle w:val="Hypertextovprepojenie"/>
                <w:noProof/>
              </w:rPr>
              <w:t>3.1  Vypracovanie plánu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_Toc489347861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68" w:author="Autor"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  <w:r w:rsidRPr="001B1EB5">
              <w:rPr>
                <w:rStyle w:val="Hypertextovprepojenie"/>
                <w:noProof/>
              </w:rPr>
              <w:fldChar w:fldCharType="end"/>
            </w:r>
          </w:ins>
        </w:p>
        <w:p w:rsidR="00B25BB1" w:rsidRDefault="00B25BB1">
          <w:pPr>
            <w:pStyle w:val="Obsah3"/>
            <w:tabs>
              <w:tab w:val="right" w:leader="dot" w:pos="9062"/>
            </w:tabs>
            <w:rPr>
              <w:ins w:id="6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70" w:author="Autor">
            <w:r w:rsidRPr="001B1EB5">
              <w:rPr>
                <w:rStyle w:val="Hypertextovprepojenie"/>
                <w:noProof/>
              </w:rPr>
              <w:fldChar w:fldCharType="begin"/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"_Toc489347862"</w:instrText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 w:rsidRPr="001B1EB5">
              <w:rPr>
                <w:rStyle w:val="Hypertextovprepojenie"/>
                <w:noProof/>
              </w:rPr>
              <w:fldChar w:fldCharType="separate"/>
            </w:r>
            <w:r w:rsidRPr="001B1EB5">
              <w:rPr>
                <w:rStyle w:val="Hypertextovprepojenie"/>
                <w:noProof/>
              </w:rPr>
              <w:t>3.2  Štruktúra a obsah plánu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_Toc489347862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71" w:author="Autor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1B1EB5">
              <w:rPr>
                <w:rStyle w:val="Hypertextovprepojenie"/>
                <w:noProof/>
              </w:rPr>
              <w:fldChar w:fldCharType="end"/>
            </w:r>
          </w:ins>
        </w:p>
        <w:p w:rsidR="00B25BB1" w:rsidRDefault="00B25BB1">
          <w:pPr>
            <w:pStyle w:val="Obsah4"/>
            <w:tabs>
              <w:tab w:val="right" w:leader="dot" w:pos="9062"/>
            </w:tabs>
            <w:rPr>
              <w:ins w:id="7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73" w:author="Autor">
            <w:r w:rsidRPr="001B1EB5">
              <w:rPr>
                <w:rStyle w:val="Hypertextovprepojenie"/>
                <w:noProof/>
              </w:rPr>
              <w:fldChar w:fldCharType="begin"/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"_Toc489347863"</w:instrText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 w:rsidRPr="001B1EB5">
              <w:rPr>
                <w:rStyle w:val="Hypertextovprepojenie"/>
                <w:noProof/>
              </w:rPr>
              <w:fldChar w:fldCharType="separate"/>
            </w:r>
            <w:r w:rsidRPr="001B1EB5">
              <w:rPr>
                <w:rStyle w:val="Hypertextovprepojenie"/>
                <w:rFonts w:eastAsiaTheme="minorHAnsi"/>
                <w:noProof/>
              </w:rPr>
              <w:t>3.2.1  Ciele, rozsah a koordinácia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_Toc489347863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74" w:author="Autor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1B1EB5">
              <w:rPr>
                <w:rStyle w:val="Hypertextovprepojenie"/>
                <w:noProof/>
              </w:rPr>
              <w:fldChar w:fldCharType="end"/>
            </w:r>
          </w:ins>
        </w:p>
        <w:p w:rsidR="00B25BB1" w:rsidRDefault="00B25BB1">
          <w:pPr>
            <w:pStyle w:val="Obsah4"/>
            <w:tabs>
              <w:tab w:val="left" w:pos="1540"/>
              <w:tab w:val="right" w:leader="dot" w:pos="9062"/>
            </w:tabs>
            <w:rPr>
              <w:ins w:id="7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76" w:author="Autor">
            <w:r w:rsidRPr="001B1EB5">
              <w:rPr>
                <w:rStyle w:val="Hypertextovprepojenie"/>
                <w:noProof/>
              </w:rPr>
              <w:fldChar w:fldCharType="begin"/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"_Toc489347864"</w:instrText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 w:rsidRPr="001B1EB5">
              <w:rPr>
                <w:rStyle w:val="Hypertextovprepojenie"/>
                <w:noProof/>
              </w:rPr>
              <w:fldChar w:fldCharType="separate"/>
            </w:r>
            <w:r w:rsidRPr="001B1EB5">
              <w:rPr>
                <w:rStyle w:val="Hypertextovprepojenie"/>
                <w:rFonts w:eastAsiaTheme="minorHAnsi"/>
                <w:noProof/>
              </w:rPr>
              <w:t>3.2.2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B1EB5">
              <w:rPr>
                <w:rStyle w:val="Hypertextovprepojenie"/>
                <w:rFonts w:eastAsiaTheme="minorHAnsi"/>
                <w:noProof/>
              </w:rPr>
              <w:t>Rámec hodnotenia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_Toc489347864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77" w:author="Autor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1B1EB5">
              <w:rPr>
                <w:rStyle w:val="Hypertextovprepojenie"/>
                <w:noProof/>
              </w:rPr>
              <w:fldChar w:fldCharType="end"/>
            </w:r>
          </w:ins>
        </w:p>
        <w:p w:rsidR="00B25BB1" w:rsidRDefault="00B25BB1">
          <w:pPr>
            <w:pStyle w:val="Obsah4"/>
            <w:tabs>
              <w:tab w:val="right" w:leader="dot" w:pos="9062"/>
            </w:tabs>
            <w:rPr>
              <w:ins w:id="7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79" w:author="Autor">
            <w:r w:rsidRPr="001B1EB5">
              <w:rPr>
                <w:rStyle w:val="Hypertextovprepojenie"/>
                <w:noProof/>
              </w:rPr>
              <w:fldChar w:fldCharType="begin"/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"_Toc489347865"</w:instrText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 w:rsidRPr="001B1EB5">
              <w:rPr>
                <w:rStyle w:val="Hypertextovprepojenie"/>
                <w:noProof/>
              </w:rPr>
              <w:fldChar w:fldCharType="separate"/>
            </w:r>
            <w:r w:rsidRPr="001B1EB5">
              <w:rPr>
                <w:rStyle w:val="Hypertextovprepojenie"/>
                <w:rFonts w:eastAsiaTheme="minorHAnsi"/>
                <w:noProof/>
              </w:rPr>
              <w:t>3.2.3  Zoznam plánovaných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_Toc489347865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80" w:author="Autor"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  <w:r w:rsidRPr="001B1EB5">
              <w:rPr>
                <w:rStyle w:val="Hypertextovprepojenie"/>
                <w:noProof/>
              </w:rPr>
              <w:fldChar w:fldCharType="end"/>
            </w:r>
          </w:ins>
        </w:p>
        <w:p w:rsidR="00B25BB1" w:rsidRDefault="00B25BB1">
          <w:pPr>
            <w:pStyle w:val="Obsah3"/>
            <w:tabs>
              <w:tab w:val="left" w:pos="1100"/>
              <w:tab w:val="right" w:leader="dot" w:pos="9062"/>
            </w:tabs>
            <w:rPr>
              <w:ins w:id="8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82" w:author="Autor">
            <w:r w:rsidRPr="001B1EB5">
              <w:rPr>
                <w:rStyle w:val="Hypertextovprepojenie"/>
                <w:noProof/>
              </w:rPr>
              <w:fldChar w:fldCharType="begin"/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"_Toc489347866"</w:instrText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 w:rsidRPr="001B1EB5">
              <w:rPr>
                <w:rStyle w:val="Hypertextovprepojenie"/>
                <w:noProof/>
              </w:rPr>
              <w:fldChar w:fldCharType="separate"/>
            </w:r>
            <w:r w:rsidRPr="001B1EB5">
              <w:rPr>
                <w:rStyle w:val="Hypertextovprepojenie"/>
                <w:noProof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B1EB5">
              <w:rPr>
                <w:rStyle w:val="Hypertextovprepojenie"/>
                <w:noProof/>
              </w:rPr>
              <w:t>Schvaľovanie a aktualizácia plánu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_Toc489347866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83" w:author="Autor"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  <w:r w:rsidRPr="001B1EB5">
              <w:rPr>
                <w:rStyle w:val="Hypertextovprepojenie"/>
                <w:noProof/>
              </w:rPr>
              <w:fldChar w:fldCharType="end"/>
            </w:r>
          </w:ins>
        </w:p>
        <w:p w:rsidR="00B25BB1" w:rsidRDefault="00B25BB1">
          <w:pPr>
            <w:pStyle w:val="Obsah3"/>
            <w:tabs>
              <w:tab w:val="right" w:leader="dot" w:pos="9062"/>
            </w:tabs>
            <w:rPr>
              <w:ins w:id="8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85" w:author="Autor">
            <w:r w:rsidRPr="001B1EB5">
              <w:rPr>
                <w:rStyle w:val="Hypertextovprepojenie"/>
                <w:noProof/>
              </w:rPr>
              <w:fldChar w:fldCharType="begin"/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"_Toc489347867"</w:instrText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 w:rsidRPr="001B1EB5">
              <w:rPr>
                <w:rStyle w:val="Hypertextovprepojenie"/>
                <w:noProof/>
              </w:rPr>
              <w:fldChar w:fldCharType="separate"/>
            </w:r>
            <w:r w:rsidRPr="001B1EB5">
              <w:rPr>
                <w:rStyle w:val="Hypertextovprepojenie"/>
                <w:noProof/>
              </w:rPr>
              <w:t>3.4 Vyhodnotenie plnenia plánu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_Toc489347867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86" w:author="Autor"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  <w:r w:rsidRPr="001B1EB5">
              <w:rPr>
                <w:rStyle w:val="Hypertextovprepojenie"/>
                <w:noProof/>
              </w:rPr>
              <w:fldChar w:fldCharType="end"/>
            </w:r>
          </w:ins>
        </w:p>
        <w:p w:rsidR="00B25BB1" w:rsidRDefault="00B25BB1">
          <w:pPr>
            <w:pStyle w:val="Obsah3"/>
            <w:tabs>
              <w:tab w:val="right" w:leader="dot" w:pos="9062"/>
            </w:tabs>
            <w:rPr>
              <w:ins w:id="8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88" w:author="Autor">
            <w:r w:rsidRPr="001B1EB5">
              <w:rPr>
                <w:rStyle w:val="Hypertextovprepojenie"/>
                <w:noProof/>
              </w:rPr>
              <w:fldChar w:fldCharType="begin"/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"_Toc489347868"</w:instrText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 w:rsidRPr="001B1EB5">
              <w:rPr>
                <w:rStyle w:val="Hypertextovprepojenie"/>
                <w:noProof/>
              </w:rPr>
              <w:fldChar w:fldCharType="separate"/>
            </w:r>
            <w:r w:rsidRPr="001B1EB5">
              <w:rPr>
                <w:rStyle w:val="Hypertextovprepojenie"/>
                <w:noProof/>
              </w:rPr>
              <w:t>3.5  Pravidlá pre informovanosť a publicitu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_Toc489347868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89" w:author="Autor"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  <w:r w:rsidRPr="001B1EB5">
              <w:rPr>
                <w:rStyle w:val="Hypertextovprepojenie"/>
                <w:noProof/>
              </w:rPr>
              <w:fldChar w:fldCharType="end"/>
            </w:r>
          </w:ins>
        </w:p>
        <w:p w:rsidR="00B25BB1" w:rsidRDefault="00B25BB1">
          <w:pPr>
            <w:pStyle w:val="Obsah2"/>
            <w:tabs>
              <w:tab w:val="right" w:leader="dot" w:pos="9062"/>
            </w:tabs>
            <w:rPr>
              <w:ins w:id="9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91" w:author="Autor">
            <w:r w:rsidRPr="001B1EB5">
              <w:rPr>
                <w:rStyle w:val="Hypertextovprepojenie"/>
                <w:noProof/>
              </w:rPr>
              <w:fldChar w:fldCharType="begin"/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"_Toc489347869"</w:instrText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 w:rsidRPr="001B1EB5">
              <w:rPr>
                <w:rStyle w:val="Hypertextovprepojenie"/>
                <w:noProof/>
              </w:rPr>
              <w:fldChar w:fldCharType="separate"/>
            </w:r>
            <w:r w:rsidRPr="001B1EB5">
              <w:rPr>
                <w:rStyle w:val="Hypertextovprepojenie"/>
                <w:noProof/>
              </w:rPr>
              <w:t>4 Metódy hodnotenia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_Toc489347869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92" w:author="Autor"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  <w:r w:rsidRPr="001B1EB5">
              <w:rPr>
                <w:rStyle w:val="Hypertextovprepojenie"/>
                <w:noProof/>
              </w:rPr>
              <w:fldChar w:fldCharType="end"/>
            </w:r>
          </w:ins>
        </w:p>
        <w:p w:rsidR="00B25BB1" w:rsidRDefault="00B25BB1">
          <w:pPr>
            <w:pStyle w:val="Obsah2"/>
            <w:tabs>
              <w:tab w:val="right" w:leader="dot" w:pos="9062"/>
            </w:tabs>
            <w:rPr>
              <w:ins w:id="9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94" w:author="Autor">
            <w:r w:rsidRPr="001B1EB5">
              <w:rPr>
                <w:rStyle w:val="Hypertextovprepojenie"/>
                <w:noProof/>
              </w:rPr>
              <w:fldChar w:fldCharType="begin"/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"_Toc489347870"</w:instrText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 w:rsidRPr="001B1EB5">
              <w:rPr>
                <w:rStyle w:val="Hypertextovprepojenie"/>
                <w:noProof/>
              </w:rPr>
              <w:fldChar w:fldCharType="separate"/>
            </w:r>
            <w:r w:rsidRPr="001B1EB5">
              <w:rPr>
                <w:rStyle w:val="Hypertextovprepojenie"/>
                <w:noProof/>
              </w:rPr>
              <w:t>5 Zber  údajov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_Toc489347870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95" w:author="Autor"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  <w:r w:rsidRPr="001B1EB5">
              <w:rPr>
                <w:rStyle w:val="Hypertextovprepojenie"/>
                <w:noProof/>
              </w:rPr>
              <w:fldChar w:fldCharType="end"/>
            </w:r>
          </w:ins>
        </w:p>
        <w:p w:rsidR="00B25BB1" w:rsidRDefault="00B25BB1">
          <w:pPr>
            <w:pStyle w:val="Obsah2"/>
            <w:tabs>
              <w:tab w:val="right" w:leader="dot" w:pos="9062"/>
            </w:tabs>
            <w:rPr>
              <w:ins w:id="9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97" w:author="Autor">
            <w:r w:rsidRPr="001B1EB5">
              <w:rPr>
                <w:rStyle w:val="Hypertextovprepojenie"/>
                <w:noProof/>
              </w:rPr>
              <w:fldChar w:fldCharType="begin"/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"_Toc489347871"</w:instrText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 w:rsidRPr="001B1EB5">
              <w:rPr>
                <w:rStyle w:val="Hypertextovprepojenie"/>
                <w:noProof/>
              </w:rPr>
              <w:fldChar w:fldCharType="separate"/>
            </w:r>
            <w:r w:rsidRPr="001B1EB5">
              <w:rPr>
                <w:rStyle w:val="Hypertextovprepojenie"/>
                <w:noProof/>
              </w:rPr>
              <w:t>6 Použitá literatúra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_Toc489347871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98" w:author="Autor"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  <w:r w:rsidRPr="001B1EB5">
              <w:rPr>
                <w:rStyle w:val="Hypertextovprepojenie"/>
                <w:noProof/>
              </w:rPr>
              <w:fldChar w:fldCharType="end"/>
            </w:r>
          </w:ins>
        </w:p>
        <w:p w:rsidR="00B25BB1" w:rsidRDefault="00B25BB1">
          <w:pPr>
            <w:pStyle w:val="Obsah2"/>
            <w:tabs>
              <w:tab w:val="right" w:leader="dot" w:pos="9062"/>
            </w:tabs>
            <w:rPr>
              <w:ins w:id="9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00" w:author="Autor">
            <w:r w:rsidRPr="001B1EB5">
              <w:rPr>
                <w:rStyle w:val="Hypertextovprepojenie"/>
                <w:noProof/>
              </w:rPr>
              <w:fldChar w:fldCharType="begin"/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"_Toc489347872"</w:instrText>
            </w:r>
            <w:r w:rsidRPr="001B1EB5">
              <w:rPr>
                <w:rStyle w:val="Hypertextovprepojenie"/>
                <w:noProof/>
              </w:rPr>
              <w:instrText xml:space="preserve"> </w:instrText>
            </w:r>
            <w:r w:rsidRPr="001B1EB5">
              <w:rPr>
                <w:rStyle w:val="Hypertextovprepojenie"/>
                <w:noProof/>
              </w:rPr>
              <w:fldChar w:fldCharType="separate"/>
            </w:r>
            <w:r w:rsidRPr="001B1EB5">
              <w:rPr>
                <w:rStyle w:val="Hypertextovprepojenie"/>
                <w:noProof/>
              </w:rPr>
              <w:t>7  Zoznam príloh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_Toc489347872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01" w:author="Autor"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  <w:r w:rsidRPr="001B1EB5">
              <w:rPr>
                <w:rStyle w:val="Hypertextovprepojenie"/>
                <w:noProof/>
              </w:rPr>
              <w:fldChar w:fldCharType="end"/>
            </w:r>
          </w:ins>
        </w:p>
        <w:p w:rsidR="0066524F" w:rsidDel="00B25BB1" w:rsidRDefault="0066524F">
          <w:pPr>
            <w:pStyle w:val="Obsah2"/>
            <w:tabs>
              <w:tab w:val="right" w:leader="dot" w:pos="9062"/>
            </w:tabs>
            <w:rPr>
              <w:del w:id="10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03" w:author="Autor">
            <w:r w:rsidRPr="00330C8B" w:rsidDel="00B25BB1">
              <w:rPr>
                <w:rPrChange w:id="104" w:author="Autor">
                  <w:rPr>
                    <w:rStyle w:val="Hypertextovprepojenie"/>
                    <w:noProof/>
                  </w:rPr>
                </w:rPrChange>
              </w:rPr>
              <w:delText>1 Úvod</w:delText>
            </w:r>
            <w:r w:rsidDel="00B25BB1">
              <w:rPr>
                <w:noProof/>
                <w:webHidden/>
              </w:rPr>
              <w:tab/>
              <w:delText>1</w:delText>
            </w:r>
          </w:del>
        </w:p>
        <w:p w:rsidR="0066524F" w:rsidDel="00B25BB1" w:rsidRDefault="0066524F">
          <w:pPr>
            <w:pStyle w:val="Obsah2"/>
            <w:tabs>
              <w:tab w:val="right" w:leader="dot" w:pos="9062"/>
            </w:tabs>
            <w:rPr>
              <w:del w:id="10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06" w:author="Autor">
            <w:r w:rsidRPr="00330C8B" w:rsidDel="00B25BB1">
              <w:rPr>
                <w:rPrChange w:id="107" w:author="Autor">
                  <w:rPr>
                    <w:rStyle w:val="Hypertextovprepojenie"/>
                    <w:noProof/>
                  </w:rPr>
                </w:rPrChange>
              </w:rPr>
              <w:delText>2 Legislatívny a metodický základ</w:delText>
            </w:r>
            <w:r w:rsidDel="00B25BB1">
              <w:rPr>
                <w:noProof/>
                <w:webHidden/>
              </w:rPr>
              <w:tab/>
              <w:delText>2</w:delText>
            </w:r>
          </w:del>
        </w:p>
        <w:p w:rsidR="0066524F" w:rsidDel="00B25BB1" w:rsidRDefault="0066524F">
          <w:pPr>
            <w:pStyle w:val="Obsah3"/>
            <w:tabs>
              <w:tab w:val="left" w:pos="1100"/>
              <w:tab w:val="right" w:leader="dot" w:pos="9062"/>
            </w:tabs>
            <w:rPr>
              <w:del w:id="10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09" w:author="Autor">
            <w:r w:rsidRPr="00330C8B" w:rsidDel="00B25BB1">
              <w:rPr>
                <w:rPrChange w:id="110" w:author="Autor">
                  <w:rPr>
                    <w:rStyle w:val="Hypertextovprepojenie"/>
                    <w:noProof/>
                  </w:rPr>
                </w:rPrChange>
              </w:rPr>
              <w:delText>2.1</w:delText>
            </w:r>
            <w:r w:rsidDel="00B25BB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30C8B" w:rsidDel="00B25BB1">
              <w:rPr>
                <w:rPrChange w:id="111" w:author="Autor">
                  <w:rPr>
                    <w:rStyle w:val="Hypertextovprepojenie"/>
                    <w:noProof/>
                  </w:rPr>
                </w:rPrChange>
              </w:rPr>
              <w:delText>Legislatíva SR a EK</w:delText>
            </w:r>
            <w:r w:rsidDel="00B25BB1">
              <w:rPr>
                <w:noProof/>
                <w:webHidden/>
              </w:rPr>
              <w:tab/>
              <w:delText>2</w:delText>
            </w:r>
          </w:del>
        </w:p>
        <w:p w:rsidR="0066524F" w:rsidDel="00B25BB1" w:rsidRDefault="0066524F">
          <w:pPr>
            <w:pStyle w:val="Obsah3"/>
            <w:tabs>
              <w:tab w:val="right" w:leader="dot" w:pos="9062"/>
            </w:tabs>
            <w:rPr>
              <w:del w:id="11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13" w:author="Autor">
            <w:r w:rsidRPr="00330C8B" w:rsidDel="00B25BB1">
              <w:rPr>
                <w:rPrChange w:id="114" w:author="Autor">
                  <w:rPr>
                    <w:rStyle w:val="Hypertextovprepojenie"/>
                    <w:noProof/>
                  </w:rPr>
                </w:rPrChange>
              </w:rPr>
              <w:delText>2.2  Ďalšie podporné dokumenty SR a EK</w:delText>
            </w:r>
            <w:r w:rsidDel="00B25BB1">
              <w:rPr>
                <w:noProof/>
                <w:webHidden/>
              </w:rPr>
              <w:tab/>
              <w:delText>2</w:delText>
            </w:r>
          </w:del>
        </w:p>
        <w:p w:rsidR="0066524F" w:rsidDel="00B25BB1" w:rsidRDefault="0066524F">
          <w:pPr>
            <w:pStyle w:val="Obsah2"/>
            <w:tabs>
              <w:tab w:val="left" w:pos="720"/>
              <w:tab w:val="right" w:leader="dot" w:pos="9062"/>
            </w:tabs>
            <w:rPr>
              <w:del w:id="11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16" w:author="Autor">
            <w:r w:rsidRPr="00330C8B" w:rsidDel="00B25BB1">
              <w:rPr>
                <w:rPrChange w:id="117" w:author="Autor">
                  <w:rPr>
                    <w:rStyle w:val="Hypertextovprepojenie"/>
                    <w:noProof/>
                  </w:rPr>
                </w:rPrChange>
              </w:rPr>
              <w:delText>3</w:delText>
            </w:r>
            <w:r w:rsidDel="00B25BB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30C8B" w:rsidDel="00B25BB1">
              <w:rPr>
                <w:rPrChange w:id="118" w:author="Autor">
                  <w:rPr>
                    <w:rStyle w:val="Hypertextovprepojenie"/>
                    <w:noProof/>
                  </w:rPr>
                </w:rPrChange>
              </w:rPr>
              <w:delText>Plán hodnotení</w:delText>
            </w:r>
            <w:r w:rsidDel="00B25BB1">
              <w:rPr>
                <w:noProof/>
                <w:webHidden/>
              </w:rPr>
              <w:tab/>
              <w:delText>3</w:delText>
            </w:r>
          </w:del>
        </w:p>
        <w:p w:rsidR="0066524F" w:rsidDel="00B25BB1" w:rsidRDefault="0066524F">
          <w:pPr>
            <w:pStyle w:val="Obsah3"/>
            <w:tabs>
              <w:tab w:val="right" w:leader="dot" w:pos="9062"/>
            </w:tabs>
            <w:rPr>
              <w:del w:id="11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20" w:author="Autor">
            <w:r w:rsidRPr="00330C8B" w:rsidDel="00B25BB1">
              <w:rPr>
                <w:rPrChange w:id="121" w:author="Autor">
                  <w:rPr>
                    <w:rStyle w:val="Hypertextovprepojenie"/>
                    <w:noProof/>
                  </w:rPr>
                </w:rPrChange>
              </w:rPr>
              <w:delText>3.1  Vypracovanie plánu hodnotení</w:delText>
            </w:r>
            <w:r w:rsidDel="00B25BB1">
              <w:rPr>
                <w:noProof/>
                <w:webHidden/>
              </w:rPr>
              <w:tab/>
              <w:delText>3</w:delText>
            </w:r>
          </w:del>
        </w:p>
        <w:p w:rsidR="0066524F" w:rsidDel="00B25BB1" w:rsidRDefault="0066524F">
          <w:pPr>
            <w:pStyle w:val="Obsah3"/>
            <w:tabs>
              <w:tab w:val="right" w:leader="dot" w:pos="9062"/>
            </w:tabs>
            <w:rPr>
              <w:del w:id="12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23" w:author="Autor">
            <w:r w:rsidRPr="00330C8B" w:rsidDel="00B25BB1">
              <w:rPr>
                <w:rPrChange w:id="124" w:author="Autor">
                  <w:rPr>
                    <w:rStyle w:val="Hypertextovprepojenie"/>
                    <w:noProof/>
                  </w:rPr>
                </w:rPrChange>
              </w:rPr>
              <w:delText>3.2  Štruktúra a obsah plánu hodnotení</w:delText>
            </w:r>
            <w:r w:rsidDel="00B25BB1">
              <w:rPr>
                <w:noProof/>
                <w:webHidden/>
              </w:rPr>
              <w:tab/>
              <w:delText>4</w:delText>
            </w:r>
          </w:del>
        </w:p>
        <w:p w:rsidR="0066524F" w:rsidDel="00B25BB1" w:rsidRDefault="0066524F">
          <w:pPr>
            <w:pStyle w:val="Obsah4"/>
            <w:tabs>
              <w:tab w:val="right" w:leader="dot" w:pos="9062"/>
            </w:tabs>
            <w:rPr>
              <w:del w:id="12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26" w:author="Autor">
            <w:r w:rsidRPr="00330C8B" w:rsidDel="00B25BB1">
              <w:rPr>
                <w:rFonts w:eastAsiaTheme="minorHAnsi"/>
                <w:rPrChange w:id="127" w:author="Autor">
                  <w:rPr>
                    <w:rStyle w:val="Hypertextovprepojenie"/>
                    <w:rFonts w:eastAsiaTheme="minorHAnsi"/>
                    <w:noProof/>
                  </w:rPr>
                </w:rPrChange>
              </w:rPr>
              <w:delText>3.2.1  Ciele, rozsah a koordinácia</w:delText>
            </w:r>
            <w:r w:rsidDel="00B25BB1">
              <w:rPr>
                <w:noProof/>
                <w:webHidden/>
              </w:rPr>
              <w:tab/>
              <w:delText>4</w:delText>
            </w:r>
          </w:del>
        </w:p>
        <w:p w:rsidR="0066524F" w:rsidDel="00B25BB1" w:rsidRDefault="0066524F">
          <w:pPr>
            <w:pStyle w:val="Obsah4"/>
            <w:tabs>
              <w:tab w:val="left" w:pos="1540"/>
              <w:tab w:val="right" w:leader="dot" w:pos="9062"/>
            </w:tabs>
            <w:rPr>
              <w:del w:id="12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29" w:author="Autor">
            <w:r w:rsidRPr="00330C8B" w:rsidDel="00B25BB1">
              <w:rPr>
                <w:rFonts w:eastAsiaTheme="minorHAnsi"/>
                <w:rPrChange w:id="130" w:author="Autor">
                  <w:rPr>
                    <w:rStyle w:val="Hypertextovprepojenie"/>
                    <w:rFonts w:eastAsiaTheme="minorHAnsi"/>
                    <w:noProof/>
                  </w:rPr>
                </w:rPrChange>
              </w:rPr>
              <w:delText>3.2.2</w:delText>
            </w:r>
            <w:r w:rsidDel="00B25BB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30C8B" w:rsidDel="00B25BB1">
              <w:rPr>
                <w:rFonts w:eastAsiaTheme="minorHAnsi"/>
                <w:rPrChange w:id="131" w:author="Autor">
                  <w:rPr>
                    <w:rStyle w:val="Hypertextovprepojenie"/>
                    <w:rFonts w:eastAsiaTheme="minorHAnsi"/>
                    <w:noProof/>
                  </w:rPr>
                </w:rPrChange>
              </w:rPr>
              <w:delText>Rámec hodnotenia</w:delText>
            </w:r>
            <w:r w:rsidDel="00B25BB1">
              <w:rPr>
                <w:noProof/>
                <w:webHidden/>
              </w:rPr>
              <w:tab/>
              <w:delText>4</w:delText>
            </w:r>
          </w:del>
        </w:p>
        <w:p w:rsidR="0066524F" w:rsidDel="00B25BB1" w:rsidRDefault="0066524F">
          <w:pPr>
            <w:pStyle w:val="Obsah4"/>
            <w:tabs>
              <w:tab w:val="right" w:leader="dot" w:pos="9062"/>
            </w:tabs>
            <w:rPr>
              <w:del w:id="13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33" w:author="Autor">
            <w:r w:rsidRPr="00330C8B" w:rsidDel="00B25BB1">
              <w:rPr>
                <w:rFonts w:eastAsiaTheme="minorHAnsi"/>
                <w:rPrChange w:id="134" w:author="Autor">
                  <w:rPr>
                    <w:rStyle w:val="Hypertextovprepojenie"/>
                    <w:rFonts w:eastAsiaTheme="minorHAnsi"/>
                    <w:noProof/>
                  </w:rPr>
                </w:rPrChange>
              </w:rPr>
              <w:delText>3.2.3  Zoznam plánovaných hodnotení</w:delText>
            </w:r>
            <w:r w:rsidDel="00B25BB1">
              <w:rPr>
                <w:noProof/>
                <w:webHidden/>
              </w:rPr>
              <w:tab/>
              <w:delText>5</w:delText>
            </w:r>
          </w:del>
        </w:p>
        <w:p w:rsidR="0066524F" w:rsidDel="00B25BB1" w:rsidRDefault="0066524F">
          <w:pPr>
            <w:pStyle w:val="Obsah3"/>
            <w:tabs>
              <w:tab w:val="left" w:pos="1100"/>
              <w:tab w:val="right" w:leader="dot" w:pos="9062"/>
            </w:tabs>
            <w:rPr>
              <w:del w:id="13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36" w:author="Autor">
            <w:r w:rsidRPr="00330C8B" w:rsidDel="00B25BB1">
              <w:rPr>
                <w:rPrChange w:id="137" w:author="Autor">
                  <w:rPr>
                    <w:rStyle w:val="Hypertextovprepojenie"/>
                    <w:noProof/>
                  </w:rPr>
                </w:rPrChange>
              </w:rPr>
              <w:delText>3.3</w:delText>
            </w:r>
            <w:r w:rsidDel="00B25BB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30C8B" w:rsidDel="00B25BB1">
              <w:rPr>
                <w:rPrChange w:id="138" w:author="Autor">
                  <w:rPr>
                    <w:rStyle w:val="Hypertextovprepojenie"/>
                    <w:noProof/>
                  </w:rPr>
                </w:rPrChange>
              </w:rPr>
              <w:delText>Schvaľovanie a aktualizácia plánu hodnotení</w:delText>
            </w:r>
            <w:r w:rsidDel="00B25BB1">
              <w:rPr>
                <w:noProof/>
                <w:webHidden/>
              </w:rPr>
              <w:tab/>
              <w:delText>7</w:delText>
            </w:r>
          </w:del>
        </w:p>
        <w:p w:rsidR="0066524F" w:rsidDel="00B25BB1" w:rsidRDefault="0066524F">
          <w:pPr>
            <w:pStyle w:val="Obsah3"/>
            <w:tabs>
              <w:tab w:val="right" w:leader="dot" w:pos="9062"/>
            </w:tabs>
            <w:rPr>
              <w:del w:id="13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40" w:author="Autor">
            <w:r w:rsidRPr="00330C8B" w:rsidDel="00B25BB1">
              <w:rPr>
                <w:rPrChange w:id="141" w:author="Autor">
                  <w:rPr>
                    <w:rStyle w:val="Hypertextovprepojenie"/>
                    <w:noProof/>
                  </w:rPr>
                </w:rPrChange>
              </w:rPr>
              <w:delText>3.4 Vyhodnotenie plnenia  plánu hodnotení</w:delText>
            </w:r>
            <w:r w:rsidDel="00B25BB1">
              <w:rPr>
                <w:noProof/>
                <w:webHidden/>
              </w:rPr>
              <w:tab/>
              <w:delText>7</w:delText>
            </w:r>
          </w:del>
        </w:p>
        <w:p w:rsidR="0066524F" w:rsidDel="00B25BB1" w:rsidRDefault="0066524F">
          <w:pPr>
            <w:pStyle w:val="Obsah3"/>
            <w:tabs>
              <w:tab w:val="right" w:leader="dot" w:pos="9062"/>
            </w:tabs>
            <w:rPr>
              <w:del w:id="14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43" w:author="Autor">
            <w:r w:rsidRPr="00330C8B" w:rsidDel="00B25BB1">
              <w:rPr>
                <w:rPrChange w:id="144" w:author="Autor">
                  <w:rPr>
                    <w:rStyle w:val="Hypertextovprepojenie"/>
                    <w:noProof/>
                  </w:rPr>
                </w:rPrChange>
              </w:rPr>
              <w:delText>3.5  Pravidlá pre informovanosť a publicitu</w:delText>
            </w:r>
            <w:r w:rsidDel="00B25BB1">
              <w:rPr>
                <w:noProof/>
                <w:webHidden/>
              </w:rPr>
              <w:tab/>
              <w:delText>7</w:delText>
            </w:r>
          </w:del>
        </w:p>
        <w:p w:rsidR="0066524F" w:rsidDel="00B25BB1" w:rsidRDefault="0066524F">
          <w:pPr>
            <w:pStyle w:val="Obsah2"/>
            <w:tabs>
              <w:tab w:val="right" w:leader="dot" w:pos="9062"/>
            </w:tabs>
            <w:rPr>
              <w:del w:id="14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46" w:author="Autor">
            <w:r w:rsidRPr="00330C8B" w:rsidDel="00B25BB1">
              <w:rPr>
                <w:rPrChange w:id="147" w:author="Autor">
                  <w:rPr>
                    <w:rStyle w:val="Hypertextovprepojenie"/>
                    <w:noProof/>
                  </w:rPr>
                </w:rPrChange>
              </w:rPr>
              <w:delText>4 Metódy hodnotenia</w:delText>
            </w:r>
            <w:r w:rsidDel="00B25BB1">
              <w:rPr>
                <w:noProof/>
                <w:webHidden/>
              </w:rPr>
              <w:tab/>
              <w:delText>8</w:delText>
            </w:r>
          </w:del>
        </w:p>
        <w:p w:rsidR="0066524F" w:rsidDel="00B25BB1" w:rsidRDefault="0066524F">
          <w:pPr>
            <w:pStyle w:val="Obsah2"/>
            <w:tabs>
              <w:tab w:val="right" w:leader="dot" w:pos="9062"/>
            </w:tabs>
            <w:rPr>
              <w:del w:id="14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49" w:author="Autor">
            <w:r w:rsidRPr="00330C8B" w:rsidDel="00B25BB1">
              <w:rPr>
                <w:rPrChange w:id="150" w:author="Autor">
                  <w:rPr>
                    <w:rStyle w:val="Hypertextovprepojenie"/>
                    <w:noProof/>
                  </w:rPr>
                </w:rPrChange>
              </w:rPr>
              <w:delText>5 Zber  údajov</w:delText>
            </w:r>
            <w:r w:rsidDel="00B25BB1">
              <w:rPr>
                <w:noProof/>
                <w:webHidden/>
              </w:rPr>
              <w:tab/>
              <w:delText>8</w:delText>
            </w:r>
          </w:del>
        </w:p>
        <w:p w:rsidR="0066524F" w:rsidDel="00B25BB1" w:rsidRDefault="0066524F">
          <w:pPr>
            <w:pStyle w:val="Obsah2"/>
            <w:tabs>
              <w:tab w:val="right" w:leader="dot" w:pos="9062"/>
            </w:tabs>
            <w:rPr>
              <w:del w:id="15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52" w:author="Autor">
            <w:r w:rsidRPr="00330C8B" w:rsidDel="00B25BB1">
              <w:rPr>
                <w:rPrChange w:id="153" w:author="Autor">
                  <w:rPr>
                    <w:rStyle w:val="Hypertextovprepojenie"/>
                    <w:noProof/>
                  </w:rPr>
                </w:rPrChange>
              </w:rPr>
              <w:delText>6 Použitá literatúra</w:delText>
            </w:r>
            <w:r w:rsidDel="00B25BB1">
              <w:rPr>
                <w:noProof/>
                <w:webHidden/>
              </w:rPr>
              <w:tab/>
              <w:delText>9</w:delText>
            </w:r>
          </w:del>
        </w:p>
        <w:p w:rsidR="0066524F" w:rsidDel="00B25BB1" w:rsidRDefault="0066524F">
          <w:pPr>
            <w:pStyle w:val="Obsah2"/>
            <w:tabs>
              <w:tab w:val="right" w:leader="dot" w:pos="9062"/>
            </w:tabs>
            <w:rPr>
              <w:del w:id="15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55" w:author="Autor">
            <w:r w:rsidRPr="00330C8B" w:rsidDel="00B25BB1">
              <w:rPr>
                <w:rPrChange w:id="156" w:author="Autor">
                  <w:rPr>
                    <w:rStyle w:val="Hypertextovprepojenie"/>
                    <w:noProof/>
                  </w:rPr>
                </w:rPrChange>
              </w:rPr>
              <w:delText>7  Zoznam príloh</w:delText>
            </w:r>
            <w:r w:rsidDel="00B25BB1">
              <w:rPr>
                <w:noProof/>
                <w:webHidden/>
              </w:rPr>
              <w:tab/>
              <w:delText>9</w:delText>
            </w:r>
          </w:del>
        </w:p>
        <w:p w:rsidR="00460F75" w:rsidRDefault="00355720">
          <w:r>
            <w:fldChar w:fldCharType="end"/>
          </w:r>
        </w:p>
      </w:sdtContent>
    </w:sdt>
    <w:p w:rsidR="007A0A10" w:rsidRPr="007A0A10" w:rsidRDefault="00850467" w:rsidP="00850467">
      <w:pPr>
        <w:pStyle w:val="MPCKO1"/>
      </w:pPr>
      <w:bookmarkStart w:id="157" w:name="_Toc489347856"/>
      <w:r>
        <w:t>1 Úvod</w:t>
      </w:r>
      <w:bookmarkEnd w:id="50"/>
      <w:bookmarkEnd w:id="49"/>
      <w:bookmarkEnd w:id="157"/>
    </w:p>
    <w:p w:rsidR="003F28B6" w:rsidRPr="00C327C4" w:rsidRDefault="003F28B6" w:rsidP="00AC288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bookmarkStart w:id="158" w:name="_Toc404872046"/>
      <w:bookmarkStart w:id="159" w:name="_Toc404872121"/>
      <w:r w:rsidRPr="00C327C4">
        <w:rPr>
          <w:rStyle w:val="hps"/>
        </w:rPr>
        <w:t xml:space="preserve">Metodický pokyn sa vydáva </w:t>
      </w:r>
      <w:del w:id="160" w:author="Autor">
        <w:r w:rsidRPr="00C327C4" w:rsidDel="00146BF6">
          <w:rPr>
            <w:rStyle w:val="hps"/>
          </w:rPr>
          <w:delText xml:space="preserve">s </w:delText>
        </w:r>
      </w:del>
      <w:ins w:id="161" w:author="Autor">
        <w:r w:rsidR="00146BF6">
          <w:rPr>
            <w:rStyle w:val="hps"/>
          </w:rPr>
          <w:t> </w:t>
        </w:r>
      </w:ins>
      <w:del w:id="162" w:author="Autor">
        <w:r w:rsidRPr="00C327C4" w:rsidDel="00146BF6">
          <w:rPr>
            <w:rStyle w:val="hps"/>
          </w:rPr>
          <w:delText>cieľom</w:delText>
        </w:r>
      </w:del>
      <w:ins w:id="163" w:author="Autor">
        <w:r w:rsidR="00146BF6">
          <w:rPr>
            <w:rStyle w:val="hps"/>
          </w:rPr>
          <w:t xml:space="preserve">za účelom </w:t>
        </w:r>
      </w:ins>
      <w:del w:id="164" w:author="Autor">
        <w:r w:rsidRPr="00C327C4" w:rsidDel="00146BF6">
          <w:rPr>
            <w:rStyle w:val="hps"/>
          </w:rPr>
          <w:delText xml:space="preserve"> </w:delText>
        </w:r>
      </w:del>
      <w:r w:rsidRPr="00C327C4">
        <w:rPr>
          <w:rStyle w:val="hps"/>
        </w:rPr>
        <w:t>stanov</w:t>
      </w:r>
      <w:ins w:id="165" w:author="Autor">
        <w:r w:rsidR="00146BF6">
          <w:rPr>
            <w:rStyle w:val="hps"/>
          </w:rPr>
          <w:t>enia</w:t>
        </w:r>
      </w:ins>
      <w:del w:id="166" w:author="Autor">
        <w:r w:rsidRPr="00C327C4" w:rsidDel="00146BF6">
          <w:rPr>
            <w:rStyle w:val="hps"/>
          </w:rPr>
          <w:delText>iť</w:delText>
        </w:r>
      </w:del>
      <w:r w:rsidRPr="00C327C4">
        <w:rPr>
          <w:rStyle w:val="hps"/>
        </w:rPr>
        <w:t xml:space="preserve"> základn</w:t>
      </w:r>
      <w:ins w:id="167" w:author="Autor">
        <w:r w:rsidR="00146BF6">
          <w:rPr>
            <w:rStyle w:val="hps"/>
          </w:rPr>
          <w:t xml:space="preserve">ých </w:t>
        </w:r>
      </w:ins>
      <w:del w:id="168" w:author="Autor">
        <w:r w:rsidRPr="00C327C4" w:rsidDel="00146BF6">
          <w:rPr>
            <w:rStyle w:val="hps"/>
          </w:rPr>
          <w:delText xml:space="preserve">é </w:delText>
        </w:r>
      </w:del>
      <w:r w:rsidRPr="00C327C4">
        <w:rPr>
          <w:rStyle w:val="hps"/>
        </w:rPr>
        <w:t>pravid</w:t>
      </w:r>
      <w:ins w:id="169" w:author="Autor">
        <w:r w:rsidR="00146BF6">
          <w:rPr>
            <w:rStyle w:val="hps"/>
          </w:rPr>
          <w:t>iel</w:t>
        </w:r>
      </w:ins>
      <w:del w:id="170" w:author="Autor">
        <w:r w:rsidRPr="00C327C4" w:rsidDel="00146BF6">
          <w:rPr>
            <w:rStyle w:val="hps"/>
          </w:rPr>
          <w:delText>lá</w:delText>
        </w:r>
      </w:del>
      <w:r w:rsidRPr="00C327C4">
        <w:rPr>
          <w:rStyle w:val="hps"/>
        </w:rPr>
        <w:t xml:space="preserve"> pri tvorbe plánov hodnotení v rámci operačných programov (ďalej len </w:t>
      </w:r>
      <w:ins w:id="171" w:author="Autor">
        <w:r w:rsidR="00146BF6">
          <w:rPr>
            <w:rStyle w:val="hps"/>
          </w:rPr>
          <w:t>„</w:t>
        </w:r>
      </w:ins>
      <w:del w:id="172" w:author="Autor">
        <w:r w:rsidRPr="00C327C4" w:rsidDel="00146BF6">
          <w:rPr>
            <w:rStyle w:val="hps"/>
          </w:rPr>
          <w:delText>“</w:delText>
        </w:r>
      </w:del>
      <w:r w:rsidRPr="00C327C4">
        <w:rPr>
          <w:rStyle w:val="hps"/>
        </w:rPr>
        <w:t xml:space="preserve">OP”) pre európske štrukturálne a investičné fondy (ďalej len </w:t>
      </w:r>
      <w:ins w:id="173" w:author="Autor">
        <w:r w:rsidR="00146BF6">
          <w:rPr>
            <w:rStyle w:val="hps"/>
          </w:rPr>
          <w:t>„</w:t>
        </w:r>
      </w:ins>
      <w:del w:id="174" w:author="Autor">
        <w:r w:rsidRPr="00C327C4" w:rsidDel="00146BF6">
          <w:rPr>
            <w:rStyle w:val="hps"/>
          </w:rPr>
          <w:delText>“</w:delText>
        </w:r>
      </w:del>
      <w:r w:rsidRPr="00C327C4">
        <w:rPr>
          <w:rStyle w:val="hps"/>
        </w:rPr>
        <w:t>EŠIF”) na programové obdobie 2014 – 2020 a zároveň zjednot</w:t>
      </w:r>
      <w:ins w:id="175" w:author="Autor">
        <w:r w:rsidR="00146BF6">
          <w:rPr>
            <w:rStyle w:val="hps"/>
          </w:rPr>
          <w:t xml:space="preserve">enia </w:t>
        </w:r>
      </w:ins>
      <w:del w:id="176" w:author="Autor">
        <w:r w:rsidRPr="00C327C4" w:rsidDel="00146BF6">
          <w:rPr>
            <w:rStyle w:val="hps"/>
          </w:rPr>
          <w:delText xml:space="preserve">iť </w:delText>
        </w:r>
      </w:del>
      <w:r w:rsidRPr="00C327C4">
        <w:rPr>
          <w:rStyle w:val="hps"/>
        </w:rPr>
        <w:t>zdieľani</w:t>
      </w:r>
      <w:ins w:id="177" w:author="Autor">
        <w:r w:rsidR="00146BF6">
          <w:rPr>
            <w:rStyle w:val="hps"/>
          </w:rPr>
          <w:t>a</w:t>
        </w:r>
      </w:ins>
      <w:del w:id="178" w:author="Autor">
        <w:r w:rsidRPr="00C327C4" w:rsidDel="00146BF6">
          <w:rPr>
            <w:rStyle w:val="hps"/>
          </w:rPr>
          <w:delText>e</w:delText>
        </w:r>
      </w:del>
      <w:r w:rsidRPr="00C327C4">
        <w:rPr>
          <w:rStyle w:val="hps"/>
        </w:rPr>
        <w:t xml:space="preserve"> informácií a formu plánov hodnotení v rámci OP Európskeho fondu pre regionálny rozvoj (ďalej len </w:t>
      </w:r>
      <w:ins w:id="179" w:author="Autor">
        <w:r w:rsidR="00146BF6">
          <w:rPr>
            <w:rStyle w:val="hps"/>
          </w:rPr>
          <w:t>„</w:t>
        </w:r>
      </w:ins>
      <w:del w:id="180" w:author="Autor">
        <w:r w:rsidRPr="00C327C4" w:rsidDel="00146BF6">
          <w:rPr>
            <w:rStyle w:val="hps"/>
          </w:rPr>
          <w:delText>“</w:delText>
        </w:r>
      </w:del>
      <w:r w:rsidRPr="00C327C4">
        <w:rPr>
          <w:rStyle w:val="hps"/>
        </w:rPr>
        <w:t xml:space="preserve">EFRR”), Európskeho sociálneho fondu (ďalej len </w:t>
      </w:r>
      <w:ins w:id="181" w:author="Autor">
        <w:r w:rsidR="00146BF6">
          <w:rPr>
            <w:rStyle w:val="hps"/>
          </w:rPr>
          <w:t>„</w:t>
        </w:r>
      </w:ins>
      <w:del w:id="182" w:author="Autor">
        <w:r w:rsidRPr="00C327C4" w:rsidDel="00146BF6">
          <w:rPr>
            <w:rStyle w:val="hps"/>
          </w:rPr>
          <w:delText>“</w:delText>
        </w:r>
      </w:del>
      <w:r w:rsidRPr="00C327C4">
        <w:rPr>
          <w:rStyle w:val="hps"/>
        </w:rPr>
        <w:t xml:space="preserve">ESF”), Európskeho poľnohospodárskeho fondu pre rozvoj vidieka (ďalej len </w:t>
      </w:r>
      <w:ins w:id="183" w:author="Autor">
        <w:r w:rsidR="00146BF6">
          <w:rPr>
            <w:rStyle w:val="hps"/>
          </w:rPr>
          <w:t>„</w:t>
        </w:r>
      </w:ins>
      <w:del w:id="184" w:author="Autor">
        <w:r w:rsidRPr="00C327C4" w:rsidDel="00146BF6">
          <w:rPr>
            <w:rStyle w:val="hps"/>
          </w:rPr>
          <w:delText>“</w:delText>
        </w:r>
      </w:del>
      <w:r w:rsidRPr="00C327C4">
        <w:rPr>
          <w:rStyle w:val="hps"/>
        </w:rPr>
        <w:t>EPFR</w:t>
      </w:r>
      <w:r w:rsidR="004D4FC0">
        <w:rPr>
          <w:rStyle w:val="hps"/>
        </w:rPr>
        <w:t>V</w:t>
      </w:r>
      <w:r w:rsidRPr="00C327C4">
        <w:rPr>
          <w:rStyle w:val="hps"/>
        </w:rPr>
        <w:t>”)</w:t>
      </w:r>
      <w:r w:rsidR="004D4FC0">
        <w:rPr>
          <w:rStyle w:val="Odkaznapoznmkupodiarou"/>
        </w:rPr>
        <w:footnoteReference w:id="1"/>
      </w:r>
      <w:r w:rsidRPr="00C327C4">
        <w:rPr>
          <w:rStyle w:val="hps"/>
        </w:rPr>
        <w:t xml:space="preserve"> a Európskeho </w:t>
      </w:r>
      <w:r w:rsidRPr="00C327C4">
        <w:t xml:space="preserve">námorného a rybárskeho fondu (ďalej len </w:t>
      </w:r>
      <w:ins w:id="185" w:author="Autor">
        <w:r w:rsidR="00146BF6">
          <w:t>„</w:t>
        </w:r>
      </w:ins>
      <w:del w:id="186" w:author="Autor">
        <w:r w:rsidRPr="00C327C4" w:rsidDel="00146BF6">
          <w:delText>“</w:delText>
        </w:r>
      </w:del>
      <w:r w:rsidRPr="00C327C4">
        <w:t>ENRF”).</w:t>
      </w:r>
    </w:p>
    <w:p w:rsidR="003F28B6" w:rsidRPr="00C327C4" w:rsidRDefault="003F28B6" w:rsidP="00AC288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r w:rsidRPr="00C327C4">
        <w:rPr>
          <w:rStyle w:val="hps"/>
        </w:rPr>
        <w:t>Hodnotenie tvorí dôležitú súčasť riadenia EŠIF. Jeho úlohou je predovšetkým poskytnúť spätnú väzbu o tom ako prebieha implementácia finančnej pomoci a podpory z prostriedkov EÚ, aký je vplyv a dopad implementácie EŠIF</w:t>
      </w:r>
      <w:ins w:id="187" w:author="Autor">
        <w:r w:rsidR="00146BF6">
          <w:rPr>
            <w:rStyle w:val="hps"/>
          </w:rPr>
          <w:t xml:space="preserve"> a</w:t>
        </w:r>
      </w:ins>
      <w:del w:id="188" w:author="Autor">
        <w:r w:rsidRPr="00C327C4" w:rsidDel="00146BF6">
          <w:rPr>
            <w:rStyle w:val="hps"/>
          </w:rPr>
          <w:delText>,</w:delText>
        </w:r>
      </w:del>
      <w:r w:rsidRPr="00C327C4">
        <w:rPr>
          <w:rStyle w:val="hps"/>
        </w:rPr>
        <w:t xml:space="preserve"> čo je potrebné zmeniť. Plán hodnotení by nemal byť záťažou, ale užitočným nástrojom pre zlepšenie implementácie finančnej pomoci EÚ.</w:t>
      </w:r>
    </w:p>
    <w:p w:rsidR="003F28B6" w:rsidRDefault="003F28B6" w:rsidP="00AC288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r w:rsidRPr="00C327C4">
        <w:rPr>
          <w:color w:val="000000" w:themeColor="text1"/>
        </w:rPr>
        <w:t>Metodický pokyn má záväzný charakter pre všetky RO/SO.</w:t>
      </w:r>
    </w:p>
    <w:p w:rsidR="00850467" w:rsidRPr="007A0A10" w:rsidRDefault="00850467" w:rsidP="00850467">
      <w:pPr>
        <w:pStyle w:val="MPCKO1"/>
      </w:pPr>
      <w:bookmarkStart w:id="189" w:name="_Toc489347857"/>
      <w:r>
        <w:lastRenderedPageBreak/>
        <w:t xml:space="preserve">2 </w:t>
      </w:r>
      <w:bookmarkEnd w:id="158"/>
      <w:bookmarkEnd w:id="159"/>
      <w:r w:rsidR="003F28B6">
        <w:t>Legislatívny a metodický základ</w:t>
      </w:r>
      <w:bookmarkEnd w:id="189"/>
    </w:p>
    <w:p w:rsidR="003F28B6" w:rsidRPr="003D3314" w:rsidRDefault="003F28B6" w:rsidP="000E09D6">
      <w:pPr>
        <w:pStyle w:val="Odsekzoznamu"/>
        <w:numPr>
          <w:ilvl w:val="0"/>
          <w:numId w:val="19"/>
        </w:numPr>
        <w:spacing w:before="120" w:after="120"/>
        <w:ind w:left="425" w:hanging="425"/>
        <w:contextualSpacing w:val="0"/>
        <w:jc w:val="both"/>
        <w:rPr>
          <w:b/>
          <w:bCs/>
        </w:rPr>
      </w:pPr>
      <w:bookmarkStart w:id="190" w:name="_Toc404872047"/>
      <w:bookmarkStart w:id="191" w:name="_Toc404872122"/>
      <w:r w:rsidRPr="003F28B6">
        <w:t>Metodický pokyn pre tvorbu plánu hodnotení vychádza z nariadení a metodických pokynov EK, slovenskej legislatívy a je doplnený o požiadavky zo strany CKO, ktoré odrážajú skúsenosti z programového obdobia 2007 – 2013</w:t>
      </w:r>
      <w:ins w:id="192" w:author="Autor">
        <w:r w:rsidR="00804C9E">
          <w:t>.</w:t>
        </w:r>
      </w:ins>
    </w:p>
    <w:p w:rsidR="00221493" w:rsidRDefault="003F28B6" w:rsidP="00221493">
      <w:pPr>
        <w:pStyle w:val="MPCKO2"/>
        <w:numPr>
          <w:ilvl w:val="1"/>
          <w:numId w:val="3"/>
        </w:numPr>
        <w:ind w:left="426" w:hanging="426"/>
      </w:pPr>
      <w:bookmarkStart w:id="193" w:name="_Toc489347858"/>
      <w:bookmarkEnd w:id="190"/>
      <w:bookmarkEnd w:id="191"/>
      <w:r>
        <w:t>Legislatíva SR a</w:t>
      </w:r>
      <w:r w:rsidR="00221493">
        <w:t> </w:t>
      </w:r>
      <w:r>
        <w:t>EK</w:t>
      </w:r>
      <w:bookmarkEnd w:id="193"/>
    </w:p>
    <w:p w:rsidR="00526AFD" w:rsidRPr="005B7098" w:rsidRDefault="003D3314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rPr>
          <w:rFonts w:eastAsiaTheme="majorEastAsia"/>
          <w:u w:val="single"/>
        </w:rPr>
      </w:pPr>
      <w:r>
        <w:rPr>
          <w:rFonts w:eastAsiaTheme="majorEastAsia"/>
        </w:rPr>
        <w:t>Z</w:t>
      </w:r>
      <w:r w:rsidR="00526AFD" w:rsidRPr="00DB320C">
        <w:rPr>
          <w:rFonts w:eastAsiaTheme="majorEastAsia"/>
        </w:rPr>
        <w:t xml:space="preserve">ákon č. 292/2014 </w:t>
      </w:r>
      <w:r w:rsidR="00526AFD" w:rsidRPr="00DB320C">
        <w:rPr>
          <w:rFonts w:eastAsiaTheme="minorHAnsi"/>
          <w:color w:val="231F20"/>
        </w:rPr>
        <w:t>zo</w:t>
      </w:r>
      <w:r w:rsidR="00526AFD" w:rsidRPr="00021F1C">
        <w:rPr>
          <w:rFonts w:eastAsiaTheme="minorHAnsi"/>
          <w:color w:val="231F20"/>
        </w:rPr>
        <w:t xml:space="preserve"> 17. septembra 2014 </w:t>
      </w:r>
      <w:r w:rsidR="00526AFD" w:rsidRPr="00021F1C">
        <w:rPr>
          <w:rFonts w:eastAsiaTheme="minorHAnsi"/>
          <w:bCs/>
          <w:color w:val="231F20"/>
        </w:rPr>
        <w:t xml:space="preserve">o príspevku poskytovanom z európskych </w:t>
      </w:r>
      <w:r w:rsidR="00526AFD" w:rsidRPr="005B7098">
        <w:rPr>
          <w:rFonts w:eastAsiaTheme="minorHAnsi"/>
          <w:bCs/>
          <w:color w:val="231F20"/>
        </w:rPr>
        <w:t>štrukturálnych a investičných fondov a o zmene a doplnení niektorých zákonov</w:t>
      </w:r>
      <w:r w:rsidR="00902A56">
        <w:rPr>
          <w:rFonts w:eastAsiaTheme="minorHAnsi"/>
          <w:bCs/>
          <w:color w:val="231F20"/>
        </w:rPr>
        <w:t xml:space="preserve"> v znení neskorších predpisov</w:t>
      </w:r>
      <w:r w:rsidR="004619B1" w:rsidRPr="005B7098">
        <w:rPr>
          <w:rFonts w:eastAsiaTheme="minorHAnsi"/>
          <w:bCs/>
          <w:color w:val="231F20"/>
        </w:rPr>
        <w:t>.</w:t>
      </w:r>
    </w:p>
    <w:p w:rsidR="005B7098" w:rsidRPr="005B7098" w:rsidRDefault="004B0BC9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rPr>
          <w:rFonts w:eastAsiaTheme="majorEastAsia"/>
          <w:u w:val="single"/>
        </w:rPr>
      </w:pPr>
      <w:r w:rsidRPr="005B7098">
        <w:rPr>
          <w:rFonts w:eastAsiaTheme="majorEastAsia"/>
        </w:rPr>
        <w:t xml:space="preserve">Zákon </w:t>
      </w:r>
      <w:r w:rsidR="005B7098" w:rsidRPr="005B7098">
        <w:rPr>
          <w:rFonts w:eastAsiaTheme="majorEastAsia"/>
        </w:rPr>
        <w:t xml:space="preserve">č. </w:t>
      </w:r>
      <w:del w:id="194" w:author="Autor">
        <w:r w:rsidR="005B7098" w:rsidRPr="005B7098" w:rsidDel="00146BF6">
          <w:rPr>
            <w:rFonts w:eastAsiaTheme="majorEastAsia"/>
          </w:rPr>
          <w:delText xml:space="preserve"> </w:delText>
        </w:r>
      </w:del>
      <w:r w:rsidR="005B7098" w:rsidRPr="005B7098">
        <w:t>122/2013 Z. z.</w:t>
      </w:r>
      <w:r w:rsidR="005B7098" w:rsidRPr="005B7098">
        <w:rPr>
          <w:rStyle w:val="h1a"/>
        </w:rPr>
        <w:t xml:space="preserve"> o ochrane osobných údajov a o zmene a doplnení niektorých zákonov</w:t>
      </w:r>
      <w:r w:rsidR="005B7098">
        <w:rPr>
          <w:rStyle w:val="h1a"/>
        </w:rPr>
        <w:t>.</w:t>
      </w:r>
    </w:p>
    <w:p w:rsidR="00526AFD" w:rsidRPr="005B7098" w:rsidRDefault="003D3314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rPr>
          <w:rFonts w:eastAsiaTheme="majorEastAsia"/>
        </w:rPr>
      </w:pPr>
      <w:r w:rsidRPr="005B7098">
        <w:rPr>
          <w:rFonts w:eastAsiaTheme="majorEastAsia"/>
        </w:rPr>
        <w:t>N</w:t>
      </w:r>
      <w:r w:rsidR="00526AFD" w:rsidRPr="005B7098">
        <w:rPr>
          <w:rFonts w:eastAsiaTheme="majorEastAsia"/>
        </w:rPr>
        <w:t xml:space="preserve">ariadenie Európskeho parlamentu a Rady </w:t>
      </w:r>
      <w:r w:rsidR="00526AFD" w:rsidRPr="005B7098">
        <w:rPr>
          <w:color w:val="222222"/>
        </w:rPr>
        <w:t>č.</w:t>
      </w:r>
      <w:r w:rsidR="00526AFD" w:rsidRPr="005B7098">
        <w:t xml:space="preserve"> 1303/2013 zo dňa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fonde, a Európskom námornom a rybárskom fonde, a ktorým sa zrušuje nariadenie Rady (ES) č. 1083/2006 (ďalej len </w:t>
      </w:r>
      <w:ins w:id="195" w:author="Autor">
        <w:r w:rsidR="00BA5DE3">
          <w:t>„</w:t>
        </w:r>
      </w:ins>
      <w:del w:id="196" w:author="Autor">
        <w:r w:rsidR="00526AFD" w:rsidRPr="005B7098" w:rsidDel="00BA5DE3">
          <w:delText>“</w:delText>
        </w:r>
      </w:del>
      <w:r w:rsidR="00526AFD" w:rsidRPr="005B7098">
        <w:t>všeobecné nariadenie”)</w:t>
      </w:r>
      <w:r w:rsidR="004619B1" w:rsidRPr="005B7098">
        <w:t>.</w:t>
      </w:r>
    </w:p>
    <w:p w:rsidR="00526AFD" w:rsidRPr="005B7098" w:rsidRDefault="003D3314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rPr>
          <w:rFonts w:eastAsiaTheme="majorEastAsia"/>
        </w:rPr>
      </w:pPr>
      <w:r w:rsidRPr="005B7098">
        <w:rPr>
          <w:rFonts w:eastAsiaTheme="majorEastAsia"/>
        </w:rPr>
        <w:t>N</w:t>
      </w:r>
      <w:r w:rsidR="00526AFD" w:rsidRPr="005B7098">
        <w:rPr>
          <w:rFonts w:eastAsiaTheme="majorEastAsia"/>
        </w:rPr>
        <w:t>ariadenie Európskeho parlamentu a</w:t>
      </w:r>
      <w:r w:rsidR="00DE7766">
        <w:rPr>
          <w:rFonts w:eastAsiaTheme="majorEastAsia"/>
        </w:rPr>
        <w:t> </w:t>
      </w:r>
      <w:r w:rsidR="00526AFD" w:rsidRPr="005B7098">
        <w:rPr>
          <w:rFonts w:eastAsiaTheme="majorEastAsia"/>
        </w:rPr>
        <w:t>Rady</w:t>
      </w:r>
      <w:r w:rsidR="00DE7766">
        <w:rPr>
          <w:rFonts w:eastAsiaTheme="majorEastAsia"/>
        </w:rPr>
        <w:t xml:space="preserve"> </w:t>
      </w:r>
      <w:r w:rsidR="00526AFD" w:rsidRPr="005B7098">
        <w:rPr>
          <w:color w:val="222222"/>
        </w:rPr>
        <w:t>č.</w:t>
      </w:r>
      <w:r w:rsidR="00526AFD" w:rsidRPr="005B7098">
        <w:t>1304/2013 zo dňa 17. decembra 2013 o Európskom sociálnom fonde a o zrušení nariadenia (ES) č. 1081/2006</w:t>
      </w:r>
      <w:r w:rsidR="004619B1" w:rsidRPr="005B7098">
        <w:t>.</w:t>
      </w:r>
    </w:p>
    <w:p w:rsidR="00526AFD" w:rsidRDefault="003D3314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 w:rsidRPr="005B7098">
        <w:rPr>
          <w:rFonts w:eastAsiaTheme="majorEastAsia"/>
        </w:rPr>
        <w:t>N</w:t>
      </w:r>
      <w:r w:rsidR="00526AFD" w:rsidRPr="005B7098">
        <w:rPr>
          <w:rFonts w:eastAsiaTheme="majorEastAsia"/>
        </w:rPr>
        <w:t>ariadenie Európskeho parlamentu a</w:t>
      </w:r>
      <w:r w:rsidR="00DE7766">
        <w:rPr>
          <w:rFonts w:eastAsiaTheme="majorEastAsia"/>
        </w:rPr>
        <w:t> </w:t>
      </w:r>
      <w:r w:rsidR="00526AFD" w:rsidRPr="005B7098">
        <w:rPr>
          <w:rFonts w:eastAsiaTheme="majorEastAsia"/>
        </w:rPr>
        <w:t>Rady</w:t>
      </w:r>
      <w:r w:rsidR="00DE7766">
        <w:rPr>
          <w:rFonts w:eastAsiaTheme="majorEastAsia"/>
        </w:rPr>
        <w:t xml:space="preserve"> </w:t>
      </w:r>
      <w:r w:rsidR="00526AFD" w:rsidRPr="005B7098">
        <w:rPr>
          <w:color w:val="222222"/>
        </w:rPr>
        <w:t>č.</w:t>
      </w:r>
      <w:r w:rsidR="00526AFD" w:rsidRPr="005B7098">
        <w:t>1301/2013 zo dňa 17. decembra 2013 o</w:t>
      </w:r>
      <w:r w:rsidR="00526AFD" w:rsidRPr="00DB359F">
        <w:t xml:space="preserve"> Európ</w:t>
      </w:r>
      <w:r w:rsidR="00526AFD">
        <w:t>skom fonde regionálneho rozvoja a o osobitných ustanoveniach týkajúcich sa cieľa Investovanie do rastu a zamestnanosti, a ktorým sa zrušuje nariadenie (ES) č. 1080/2006</w:t>
      </w:r>
      <w:r w:rsidR="004619B1">
        <w:t>.</w:t>
      </w:r>
    </w:p>
    <w:p w:rsidR="009E4458" w:rsidRDefault="009E4458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>
        <w:t xml:space="preserve">Nariadenie Európskeho parlamentu a Rady č. 1300/2013 zo 17. </w:t>
      </w:r>
      <w:ins w:id="197" w:author="Autor">
        <w:r w:rsidR="002F1EFE">
          <w:t>d</w:t>
        </w:r>
      </w:ins>
      <w:del w:id="198" w:author="Autor">
        <w:r w:rsidDel="002F1EFE">
          <w:delText>D</w:delText>
        </w:r>
      </w:del>
      <w:r>
        <w:t>ecembra 2013 o Kohéznom fonde, ktorým sa zrušuje nariadenie Rady (ES) č. 1084/2006</w:t>
      </w:r>
      <w:ins w:id="199" w:author="Autor">
        <w:r w:rsidR="00523C06">
          <w:t>.</w:t>
        </w:r>
      </w:ins>
    </w:p>
    <w:p w:rsidR="00526AFD" w:rsidRDefault="003D3314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>
        <w:t>D</w:t>
      </w:r>
      <w:r w:rsidR="00526AFD" w:rsidRPr="00BE3BAA">
        <w:t xml:space="preserve">elegované nariadenie Komisie (EÚ) č. 240/2014 zo 7. januára 2014 o európskom </w:t>
      </w:r>
      <w:r w:rsidR="004619B1">
        <w:t>k</w:t>
      </w:r>
      <w:r w:rsidR="00526AFD" w:rsidRPr="00BE3BAA">
        <w:t>ódexe správania pre partnerstvo v rámci európskych štruk</w:t>
      </w:r>
      <w:r w:rsidR="004619B1">
        <w:t>turálnych a investičných fondov.</w:t>
      </w:r>
    </w:p>
    <w:p w:rsidR="00526AFD" w:rsidRPr="00B05D7E" w:rsidRDefault="00AF439D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hyperlink r:id="rId12" w:tgtFrame="_blank" w:tooltip="Nariadenie Európskeho parlamentu a Rady (EÚ) č. 508/2014" w:history="1">
        <w:r w:rsidR="003D3314" w:rsidRPr="00534AA5">
          <w:rPr>
            <w:rStyle w:val="Hypertextovprepojenie"/>
            <w:color w:val="auto"/>
            <w:u w:val="none"/>
          </w:rPr>
          <w:t>N</w:t>
        </w:r>
        <w:r w:rsidR="00526AFD" w:rsidRPr="00534AA5">
          <w:rPr>
            <w:rStyle w:val="Hypertextovprepojenie"/>
            <w:color w:val="auto"/>
            <w:u w:val="none"/>
          </w:rPr>
          <w:t>ariadenie Európskeho  parlamentu a Rady (EÚ) č. 508/2014</w:t>
        </w:r>
      </w:hyperlink>
      <w:r w:rsidR="00526AFD" w:rsidRPr="00534AA5">
        <w:t xml:space="preserve"> z 15. mája 2014 o </w:t>
      </w:r>
      <w:r w:rsidR="00526AFD">
        <w:t>Európskom námornom a rybárskom fonde (ENRF)</w:t>
      </w:r>
      <w:r w:rsidR="004619B1">
        <w:t>.</w:t>
      </w:r>
    </w:p>
    <w:p w:rsidR="00526AFD" w:rsidRPr="005B7098" w:rsidRDefault="003D3314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>
        <w:t>N</w:t>
      </w:r>
      <w:r w:rsidR="00526AFD">
        <w:t xml:space="preserve">ariadenie </w:t>
      </w:r>
      <w:r w:rsidR="00526AFD" w:rsidRPr="00742B8C">
        <w:t>Európskeho parlamentu a Rady (EÚ)</w:t>
      </w:r>
      <w:r w:rsidR="00526AFD">
        <w:t xml:space="preserve"> č. 1299/2013 zo 17. decembra </w:t>
      </w:r>
      <w:r w:rsidR="00526AFD" w:rsidRPr="005B7098">
        <w:t xml:space="preserve">2013 </w:t>
      </w:r>
      <w:r w:rsidR="00526AFD" w:rsidRPr="005B7098">
        <w:rPr>
          <w:rFonts w:eastAsiaTheme="minorHAnsi"/>
          <w:bCs/>
          <w:color w:val="000000"/>
        </w:rPr>
        <w:t>o</w:t>
      </w:r>
      <w:r w:rsidR="00526AFD" w:rsidRPr="005B7098">
        <w:rPr>
          <w:rFonts w:eastAsiaTheme="minorHAnsi"/>
          <w:b/>
          <w:bCs/>
          <w:color w:val="000000"/>
        </w:rPr>
        <w:t xml:space="preserve"> </w:t>
      </w:r>
      <w:r w:rsidR="00526AFD" w:rsidRPr="00B05D7E">
        <w:rPr>
          <w:rFonts w:eastAsiaTheme="minorHAnsi"/>
          <w:bCs/>
          <w:color w:val="000000"/>
        </w:rPr>
        <w:t xml:space="preserve">osobitných ustanoveniach na podporu cieľa Európska územná spolupráca z Európskeho </w:t>
      </w:r>
      <w:r w:rsidR="00526AFD" w:rsidRPr="00526AFD">
        <w:rPr>
          <w:rFonts w:eastAsiaTheme="minorHAnsi"/>
          <w:bCs/>
          <w:color w:val="000000"/>
        </w:rPr>
        <w:t>fondu regionálneho rozvoja</w:t>
      </w:r>
      <w:r w:rsidR="004619B1">
        <w:rPr>
          <w:rFonts w:eastAsiaTheme="minorHAnsi"/>
          <w:bCs/>
          <w:color w:val="000000"/>
        </w:rPr>
        <w:t>.</w:t>
      </w:r>
    </w:p>
    <w:p w:rsidR="005B7098" w:rsidRPr="005B7098" w:rsidRDefault="005B7098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 w:rsidRPr="005B7098">
        <w:t xml:space="preserve">Smernica Európskeho parlamentu a Rady </w:t>
      </w:r>
      <w:hyperlink r:id="rId13" w:tgtFrame="_blank" w:tooltip="texte intégral de l'acte" w:history="1">
        <w:r w:rsidRPr="005B7098">
          <w:rPr>
            <w:rStyle w:val="Hypertextovprepojenie"/>
            <w:color w:val="auto"/>
            <w:u w:val="none"/>
          </w:rPr>
          <w:t>95/46</w:t>
        </w:r>
      </w:hyperlink>
      <w:r w:rsidRPr="005B7098">
        <w:t xml:space="preserve"> z 24. októbra 1995 o ochrane fyzických osôb pri spracovaní osobných údajov a voľnom pohybe týchto údajov</w:t>
      </w:r>
      <w:ins w:id="200" w:author="Autor">
        <w:r w:rsidR="00523C06">
          <w:t>.</w:t>
        </w:r>
      </w:ins>
    </w:p>
    <w:p w:rsidR="00526AFD" w:rsidRPr="00526AFD" w:rsidRDefault="00526AFD" w:rsidP="003D3314">
      <w:pPr>
        <w:pStyle w:val="MPCKO2"/>
        <w:rPr>
          <w:rFonts w:eastAsia="Times New Roman"/>
        </w:rPr>
      </w:pPr>
      <w:bookmarkStart w:id="201" w:name="_Toc489347859"/>
      <w:r w:rsidRPr="00526AFD">
        <w:t>2.2  Ďalšie podporné dokumenty SR a EK</w:t>
      </w:r>
      <w:bookmarkEnd w:id="201"/>
    </w:p>
    <w:p w:rsidR="00526AFD" w:rsidRPr="00021F1C" w:rsidRDefault="00526AFD" w:rsidP="000E09D6">
      <w:pPr>
        <w:pStyle w:val="Odsekzoznamu"/>
        <w:numPr>
          <w:ilvl w:val="0"/>
          <w:numId w:val="14"/>
        </w:numPr>
        <w:tabs>
          <w:tab w:val="left" w:pos="426"/>
        </w:tabs>
        <w:spacing w:before="120" w:after="120"/>
        <w:ind w:left="425" w:hanging="425"/>
        <w:contextualSpacing w:val="0"/>
        <w:jc w:val="both"/>
        <w:rPr>
          <w:rFonts w:eastAsiaTheme="majorEastAsia"/>
        </w:rPr>
      </w:pPr>
      <w:bookmarkStart w:id="202" w:name="_Toc404872048"/>
      <w:bookmarkStart w:id="203" w:name="_Toc404872123"/>
      <w:r w:rsidRPr="00021F1C">
        <w:rPr>
          <w:rFonts w:eastAsiaTheme="majorEastAsia"/>
        </w:rPr>
        <w:t>Systém riadenia európskych štrukturálnych a investičných fondov pre programové obdobie 2014 – 2020</w:t>
      </w:r>
      <w:del w:id="204" w:author="Autor">
        <w:r w:rsidR="009A7B2B" w:rsidDel="00BA5DE3">
          <w:rPr>
            <w:rFonts w:eastAsiaTheme="majorEastAsia"/>
          </w:rPr>
          <w:delText>.</w:delText>
        </w:r>
      </w:del>
    </w:p>
    <w:p w:rsidR="00526AFD" w:rsidRPr="00021F1C" w:rsidRDefault="00526AFD" w:rsidP="000E09D6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</w:pPr>
      <w:r w:rsidRPr="00021F1C">
        <w:lastRenderedPageBreak/>
        <w:t>Guidance document for Programming period 2014 – 2020 Monitoring and Evaluation of  European Cohesion Policy, European Regional Development Fund and Cohesion Fund</w:t>
      </w:r>
      <w:r w:rsidRPr="00021F1C">
        <w:rPr>
          <w:rStyle w:val="Odkaznapoznmkupodiarou"/>
        </w:rPr>
        <w:footnoteReference w:id="2"/>
      </w:r>
    </w:p>
    <w:p w:rsidR="00526AFD" w:rsidRPr="00021F1C" w:rsidRDefault="00526AFD" w:rsidP="000E09D6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</w:pPr>
      <w:r w:rsidRPr="00021F1C">
        <w:t>Guidance document for Programming period 2014 – 2020 Monitoring and Evaluation of  European Cohesion Policy, European Social Fund</w:t>
      </w:r>
      <w:r w:rsidRPr="00021F1C">
        <w:rPr>
          <w:rStyle w:val="Odkaznapoznmkupodiarou"/>
        </w:rPr>
        <w:footnoteReference w:id="3"/>
      </w:r>
    </w:p>
    <w:p w:rsidR="00526AFD" w:rsidRPr="00021F1C" w:rsidRDefault="00526AFD" w:rsidP="000E09D6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</w:pPr>
      <w:r w:rsidRPr="00021F1C">
        <w:t>Guidance document on Evaluation Plans (Terms of reference for Impact evaluations, Guidance on Quality Management of External Evaluations)</w:t>
      </w:r>
      <w:r>
        <w:rPr>
          <w:rStyle w:val="Odkaznapoznmkupodiarou"/>
        </w:rPr>
        <w:footnoteReference w:id="4"/>
      </w:r>
    </w:p>
    <w:p w:rsidR="00526AFD" w:rsidRPr="00742B8C" w:rsidRDefault="00526AFD" w:rsidP="000E09D6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</w:pPr>
      <w:r w:rsidRPr="00021F1C">
        <w:t xml:space="preserve">Working Paper on Elements of strategic programming for </w:t>
      </w:r>
      <w:r>
        <w:t>the period 2014-2020</w:t>
      </w:r>
    </w:p>
    <w:p w:rsidR="00526AFD" w:rsidRPr="00021F1C" w:rsidRDefault="00526AFD" w:rsidP="000E09D6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</w:pPr>
      <w:r>
        <w:t xml:space="preserve">EVALSED </w:t>
      </w:r>
      <w:r w:rsidRPr="00DF0794">
        <w:rPr>
          <w:szCs w:val="22"/>
        </w:rPr>
        <w:t>The resource for the evaluation of Socio-Economic Development</w:t>
      </w:r>
      <w:r>
        <w:rPr>
          <w:rStyle w:val="Odkaznapoznmkupodiarou"/>
        </w:rPr>
        <w:footnoteReference w:id="5"/>
      </w:r>
    </w:p>
    <w:p w:rsidR="00526AFD" w:rsidRDefault="00526AFD" w:rsidP="00AC288E">
      <w:pPr>
        <w:pStyle w:val="MPCKO1"/>
        <w:numPr>
          <w:ilvl w:val="0"/>
          <w:numId w:val="3"/>
        </w:numPr>
      </w:pPr>
      <w:bookmarkStart w:id="209" w:name="_Toc489347860"/>
      <w:r>
        <w:t>Plán hodnotení</w:t>
      </w:r>
      <w:bookmarkEnd w:id="209"/>
    </w:p>
    <w:p w:rsidR="00526AFD" w:rsidRDefault="005F53A8" w:rsidP="0066524F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>
        <w:rPr>
          <w:color w:val="222222"/>
        </w:rPr>
        <w:t xml:space="preserve">Hodnotenie </w:t>
      </w:r>
      <w:r w:rsidR="00526AFD" w:rsidRPr="00233E4B">
        <w:rPr>
          <w:color w:val="222222"/>
        </w:rPr>
        <w:t xml:space="preserve"> je neoddeliteľnou súčasťou programového cyklu a slúži ako nástroj riadenia EŠIF</w:t>
      </w:r>
      <w:r w:rsidR="009E4458">
        <w:rPr>
          <w:color w:val="222222"/>
        </w:rPr>
        <w:t xml:space="preserve"> a KF</w:t>
      </w:r>
      <w:r w:rsidR="00526AFD" w:rsidRPr="00233E4B">
        <w:rPr>
          <w:color w:val="222222"/>
        </w:rPr>
        <w:t xml:space="preserve"> a prostriedok na zvýšenie kvality, účinnosti a efektívnosti operačných programov </w:t>
      </w:r>
      <w:r w:rsidR="00DE7766">
        <w:rPr>
          <w:color w:val="222222"/>
        </w:rPr>
        <w:t xml:space="preserve">a slúži aj </w:t>
      </w:r>
      <w:r w:rsidR="00526AFD" w:rsidRPr="00233E4B">
        <w:rPr>
          <w:color w:val="222222"/>
        </w:rPr>
        <w:t xml:space="preserve">na posúdenie ich vplyvu a dopadov na dosahovanie cieľov stratégie Európa 2020 a na posilnenie </w:t>
      </w:r>
      <w:ins w:id="210" w:author="Autor">
        <w:r w:rsidR="00D23261">
          <w:rPr>
            <w:color w:val="222222"/>
          </w:rPr>
          <w:t>politiky súdržnosti</w:t>
        </w:r>
      </w:ins>
      <w:del w:id="211" w:author="Autor">
        <w:r w:rsidR="00526AFD" w:rsidRPr="00233E4B" w:rsidDel="00D23261">
          <w:rPr>
            <w:color w:val="222222"/>
          </w:rPr>
          <w:delText>kohéznej politiky</w:delText>
        </w:r>
      </w:del>
      <w:r w:rsidR="00526AFD" w:rsidRPr="00233E4B">
        <w:rPr>
          <w:color w:val="222222"/>
        </w:rPr>
        <w:t>, európskej územnej spolupráce  a integrovanej námornej politiky.</w:t>
      </w:r>
    </w:p>
    <w:p w:rsidR="00526AFD" w:rsidRPr="0033649B" w:rsidRDefault="00526AFD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rStyle w:val="hps"/>
        </w:rPr>
      </w:pPr>
      <w:r w:rsidRPr="0033649B">
        <w:rPr>
          <w:color w:val="222222"/>
        </w:rPr>
        <w:t xml:space="preserve">Pre zlepšenie kvality hodnotenia implementácie EŠIF </w:t>
      </w:r>
      <w:del w:id="212" w:author="Autor">
        <w:r w:rsidR="009E4458" w:rsidDel="00A91392">
          <w:rPr>
            <w:color w:val="222222"/>
          </w:rPr>
          <w:delText xml:space="preserve"> </w:delText>
        </w:r>
      </w:del>
      <w:r w:rsidRPr="0033649B">
        <w:rPr>
          <w:color w:val="222222"/>
        </w:rPr>
        <w:t xml:space="preserve">je kľúčovým </w:t>
      </w:r>
      <w:r w:rsidRPr="0033649B">
        <w:rPr>
          <w:rStyle w:val="hps"/>
          <w:color w:val="222222"/>
        </w:rPr>
        <w:t xml:space="preserve">prvkom zostavenie plánu hodnotení a časového </w:t>
      </w:r>
      <w:r w:rsidR="000C5538">
        <w:rPr>
          <w:rStyle w:val="hps"/>
          <w:color w:val="222222"/>
        </w:rPr>
        <w:t xml:space="preserve"> rámca hodnotení </w:t>
      </w:r>
      <w:r w:rsidRPr="0033649B">
        <w:rPr>
          <w:rStyle w:val="hps"/>
          <w:color w:val="222222"/>
        </w:rPr>
        <w:t>pre celé programové obdobie.</w:t>
      </w:r>
    </w:p>
    <w:p w:rsidR="00526AFD" w:rsidRPr="0079481A" w:rsidRDefault="00526AFD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79481A">
        <w:rPr>
          <w:rStyle w:val="hps"/>
        </w:rPr>
        <w:t xml:space="preserve">Plán hodnotení je strategický dokument, ktorý </w:t>
      </w:r>
      <w:del w:id="213" w:author="Autor">
        <w:r w:rsidRPr="0079481A" w:rsidDel="007108FC">
          <w:rPr>
            <w:rStyle w:val="hps"/>
          </w:rPr>
          <w:delText xml:space="preserve"> </w:delText>
        </w:r>
      </w:del>
      <w:r w:rsidRPr="0079481A">
        <w:rPr>
          <w:rStyle w:val="hps"/>
        </w:rPr>
        <w:t>sprevádza operačný program v priebehu celého programového obdobia.</w:t>
      </w:r>
    </w:p>
    <w:p w:rsidR="00526AFD" w:rsidRDefault="00526AFD" w:rsidP="000E09D6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33649B">
        <w:rPr>
          <w:color w:val="222222"/>
        </w:rPr>
        <w:t>Plán hodnotení je jedným z prvých krokov v procese hodnotenia a predstavuje rámcový plán hodnotiacich aktivít</w:t>
      </w:r>
      <w:r w:rsidR="00FD5001">
        <w:rPr>
          <w:color w:val="222222"/>
        </w:rPr>
        <w:t xml:space="preserve">, ktoré plánujú </w:t>
      </w:r>
      <w:del w:id="214" w:author="Autor">
        <w:r w:rsidRPr="0033649B" w:rsidDel="00C70EC4">
          <w:rPr>
            <w:color w:val="222222"/>
          </w:rPr>
          <w:delText xml:space="preserve"> </w:delText>
        </w:r>
      </w:del>
      <w:r w:rsidRPr="0033649B">
        <w:rPr>
          <w:color w:val="222222"/>
        </w:rPr>
        <w:t>vykon</w:t>
      </w:r>
      <w:r w:rsidR="00FD5001">
        <w:rPr>
          <w:color w:val="222222"/>
        </w:rPr>
        <w:t>ávať</w:t>
      </w:r>
      <w:r w:rsidRPr="0033649B">
        <w:rPr>
          <w:color w:val="222222"/>
        </w:rPr>
        <w:t>, resp. zabezpečova</w:t>
      </w:r>
      <w:r w:rsidR="00FD5001">
        <w:rPr>
          <w:color w:val="222222"/>
        </w:rPr>
        <w:t>ť</w:t>
      </w:r>
      <w:r w:rsidRPr="0033649B">
        <w:rPr>
          <w:color w:val="222222"/>
        </w:rPr>
        <w:t xml:space="preserve"> útvar</w:t>
      </w:r>
      <w:r w:rsidR="00FD5001">
        <w:rPr>
          <w:color w:val="222222"/>
        </w:rPr>
        <w:t>y</w:t>
      </w:r>
      <w:r w:rsidRPr="0033649B">
        <w:rPr>
          <w:color w:val="222222"/>
        </w:rPr>
        <w:t>, zodpovedn</w:t>
      </w:r>
      <w:r w:rsidR="00FD5001">
        <w:rPr>
          <w:color w:val="222222"/>
        </w:rPr>
        <w:t>é</w:t>
      </w:r>
      <w:r w:rsidRPr="0033649B">
        <w:rPr>
          <w:color w:val="222222"/>
        </w:rPr>
        <w:t xml:space="preserve"> za </w:t>
      </w:r>
      <w:r w:rsidR="00FD5001">
        <w:rPr>
          <w:color w:val="222222"/>
        </w:rPr>
        <w:t xml:space="preserve">oblasť </w:t>
      </w:r>
      <w:r w:rsidRPr="0033649B">
        <w:rPr>
          <w:color w:val="222222"/>
        </w:rPr>
        <w:t>hodnotenia.</w:t>
      </w:r>
    </w:p>
    <w:p w:rsidR="00BA4B65" w:rsidRPr="00B47BAF" w:rsidRDefault="00BA4B65" w:rsidP="000E09D6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Plán hodnotení </w:t>
      </w:r>
      <w:del w:id="215" w:author="Autor">
        <w:r w:rsidDel="00B0423C">
          <w:rPr>
            <w:color w:val="222222"/>
          </w:rPr>
          <w:delText xml:space="preserve"> </w:delText>
        </w:r>
      </w:del>
      <w:r>
        <w:rPr>
          <w:color w:val="222222"/>
        </w:rPr>
        <w:t>obsahuje hodnotenia zamerané na implementáciu OP</w:t>
      </w:r>
      <w:r w:rsidR="00374074">
        <w:rPr>
          <w:color w:val="222222"/>
        </w:rPr>
        <w:t>/HP</w:t>
      </w:r>
      <w:r w:rsidR="00374074">
        <w:rPr>
          <w:rStyle w:val="Odkaznapoznmkupodiarou"/>
          <w:color w:val="222222"/>
        </w:rPr>
        <w:footnoteReference w:id="6"/>
      </w:r>
      <w:r>
        <w:rPr>
          <w:color w:val="222222"/>
        </w:rPr>
        <w:t xml:space="preserve"> alebo hodnotenie dopadov.</w:t>
      </w:r>
    </w:p>
    <w:p w:rsidR="00BA4B65" w:rsidRPr="00B57063" w:rsidRDefault="00526AFD" w:rsidP="000E09D6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33649B">
        <w:t>Výsledky hodnoten</w:t>
      </w:r>
      <w:r w:rsidR="00DE7766">
        <w:t>í</w:t>
      </w:r>
      <w:r w:rsidRPr="0033649B">
        <w:t xml:space="preserve"> </w:t>
      </w:r>
      <w:r w:rsidR="0096570D">
        <w:t xml:space="preserve">by mali </w:t>
      </w:r>
      <w:r w:rsidR="00BA4B65">
        <w:t xml:space="preserve">byť </w:t>
      </w:r>
      <w:r w:rsidR="0008572F">
        <w:t>využívané</w:t>
      </w:r>
      <w:r w:rsidR="00F166D5">
        <w:t xml:space="preserve"> </w:t>
      </w:r>
      <w:r w:rsidR="0008572F">
        <w:t xml:space="preserve"> pri </w:t>
      </w:r>
      <w:r w:rsidRPr="0033649B">
        <w:t xml:space="preserve"> riaden</w:t>
      </w:r>
      <w:r w:rsidR="0008572F">
        <w:t>í</w:t>
      </w:r>
      <w:r w:rsidRPr="0033649B">
        <w:t xml:space="preserve"> operačného programu</w:t>
      </w:r>
      <w:r w:rsidR="0008572F">
        <w:t xml:space="preserve"> a</w:t>
      </w:r>
      <w:r w:rsidRPr="0033649B">
        <w:t xml:space="preserve"> </w:t>
      </w:r>
      <w:del w:id="216" w:author="Autor">
        <w:r w:rsidR="00BA4B65" w:rsidDel="00BA5DE3">
          <w:delText xml:space="preserve"> </w:delText>
        </w:r>
      </w:del>
      <w:r w:rsidR="00BA4B65">
        <w:t>aktívne pôsobiť</w:t>
      </w:r>
      <w:r w:rsidRPr="0033649B">
        <w:t xml:space="preserve"> </w:t>
      </w:r>
      <w:del w:id="217" w:author="Autor">
        <w:r w:rsidRPr="0033649B" w:rsidDel="002010C2">
          <w:delText xml:space="preserve"> </w:delText>
        </w:r>
      </w:del>
      <w:r w:rsidRPr="0033649B">
        <w:t xml:space="preserve">na </w:t>
      </w:r>
      <w:r w:rsidR="00BA4B65">
        <w:t xml:space="preserve">prijímanie </w:t>
      </w:r>
      <w:r w:rsidRPr="0033649B">
        <w:t>rozhodnut</w:t>
      </w:r>
      <w:r w:rsidR="00BA4B65">
        <w:t xml:space="preserve">í </w:t>
      </w:r>
      <w:del w:id="218" w:author="Autor">
        <w:r w:rsidR="00B06C31" w:rsidDel="002010C2">
          <w:delText xml:space="preserve"> </w:delText>
        </w:r>
      </w:del>
      <w:r w:rsidR="00B06C31">
        <w:t>vo vzťahu k</w:t>
      </w:r>
      <w:r w:rsidR="00BA4B65">
        <w:t xml:space="preserve"> stratégii OP, </w:t>
      </w:r>
      <w:r w:rsidR="00B06C31">
        <w:t xml:space="preserve">stanoveným </w:t>
      </w:r>
      <w:r w:rsidR="00BA4B65">
        <w:t xml:space="preserve">sektorovým alebo </w:t>
      </w:r>
      <w:r w:rsidR="00B06C31">
        <w:t xml:space="preserve"> národným politikám (napr. zamestnanosť</w:t>
      </w:r>
      <w:r w:rsidR="00BA4B65">
        <w:t>, životné prostredie</w:t>
      </w:r>
      <w:r w:rsidR="00B06C31">
        <w:t xml:space="preserve"> a</w:t>
      </w:r>
      <w:del w:id="219" w:author="Autor">
        <w:r w:rsidR="00B06C31" w:rsidDel="00BA5DE3">
          <w:delText> </w:delText>
        </w:r>
      </w:del>
      <w:ins w:id="220" w:author="Autor">
        <w:r w:rsidR="00BA5DE3">
          <w:t> </w:t>
        </w:r>
      </w:ins>
      <w:r w:rsidR="00B06C31">
        <w:t>pod</w:t>
      </w:r>
      <w:ins w:id="221" w:author="Autor">
        <w:r w:rsidR="00BA5DE3">
          <w:t>.</w:t>
        </w:r>
      </w:ins>
      <w:r w:rsidR="00B06C31">
        <w:t>)</w:t>
      </w:r>
      <w:r>
        <w:t>.</w:t>
      </w:r>
    </w:p>
    <w:p w:rsidR="00526AFD" w:rsidRPr="00DB320C" w:rsidRDefault="003D3314" w:rsidP="003D3314">
      <w:pPr>
        <w:pStyle w:val="MPCKO2"/>
      </w:pPr>
      <w:bookmarkStart w:id="222" w:name="_Toc489347861"/>
      <w:r>
        <w:t>3</w:t>
      </w:r>
      <w:r w:rsidR="00526AFD">
        <w:t xml:space="preserve">.1 </w:t>
      </w:r>
      <w:r w:rsidR="00526AFD" w:rsidRPr="00DB320C">
        <w:t xml:space="preserve"> Vypracovanie plánu hodnotení</w:t>
      </w:r>
      <w:bookmarkEnd w:id="222"/>
    </w:p>
    <w:p w:rsidR="00526AFD" w:rsidRDefault="00526AFD" w:rsidP="00AC288E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7829E3">
        <w:rPr>
          <w:color w:val="222222"/>
        </w:rPr>
        <w:t xml:space="preserve">Vypracovanie plánu hodnotení vyplýva </w:t>
      </w:r>
      <w:del w:id="223" w:author="Autor">
        <w:r w:rsidRPr="007829E3" w:rsidDel="00AC3EE8">
          <w:rPr>
            <w:color w:val="222222"/>
          </w:rPr>
          <w:delText xml:space="preserve"> </w:delText>
        </w:r>
      </w:del>
      <w:r w:rsidRPr="007829E3">
        <w:rPr>
          <w:color w:val="222222"/>
        </w:rPr>
        <w:t>z</w:t>
      </w:r>
      <w:r w:rsidR="00281D14">
        <w:rPr>
          <w:color w:val="222222"/>
        </w:rPr>
        <w:t> </w:t>
      </w:r>
      <w:r w:rsidR="006D323A">
        <w:rPr>
          <w:color w:val="222222"/>
        </w:rPr>
        <w:t>ods</w:t>
      </w:r>
      <w:r w:rsidR="00281D14">
        <w:rPr>
          <w:color w:val="222222"/>
        </w:rPr>
        <w:t xml:space="preserve">. 1 </w:t>
      </w:r>
      <w:r w:rsidRPr="007829E3">
        <w:rPr>
          <w:color w:val="222222"/>
        </w:rPr>
        <w:t>čl. 56</w:t>
      </w:r>
      <w:r w:rsidR="0096570D">
        <w:rPr>
          <w:color w:val="222222"/>
        </w:rPr>
        <w:t xml:space="preserve"> </w:t>
      </w:r>
      <w:r w:rsidR="000C5538">
        <w:rPr>
          <w:color w:val="222222"/>
        </w:rPr>
        <w:t>a</w:t>
      </w:r>
      <w:r w:rsidR="00281D14">
        <w:rPr>
          <w:color w:val="222222"/>
        </w:rPr>
        <w:t> </w:t>
      </w:r>
      <w:r w:rsidR="006D323A">
        <w:rPr>
          <w:color w:val="222222"/>
        </w:rPr>
        <w:t>ods</w:t>
      </w:r>
      <w:r w:rsidR="00281D14">
        <w:rPr>
          <w:color w:val="222222"/>
        </w:rPr>
        <w:t xml:space="preserve">. 1 </w:t>
      </w:r>
      <w:r w:rsidR="000C5538">
        <w:rPr>
          <w:color w:val="222222"/>
        </w:rPr>
        <w:t xml:space="preserve">čl. 114 </w:t>
      </w:r>
      <w:del w:id="224" w:author="Autor">
        <w:r w:rsidR="0096570D" w:rsidDel="00AC3EE8">
          <w:rPr>
            <w:color w:val="222222"/>
          </w:rPr>
          <w:delText xml:space="preserve"> </w:delText>
        </w:r>
      </w:del>
      <w:r w:rsidRPr="007829E3">
        <w:rPr>
          <w:color w:val="222222"/>
        </w:rPr>
        <w:t>všeobecného nariadenia.</w:t>
      </w:r>
    </w:p>
    <w:p w:rsidR="0054687E" w:rsidRPr="00BA4B65" w:rsidRDefault="00BA4B65" w:rsidP="00BA4B65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BA4B65">
        <w:rPr>
          <w:color w:val="222222"/>
        </w:rPr>
        <w:t xml:space="preserve">RO vypracuje </w:t>
      </w:r>
      <w:r w:rsidR="0008572F" w:rsidRPr="00BA4B65">
        <w:rPr>
          <w:color w:val="222222"/>
        </w:rPr>
        <w:t xml:space="preserve">výhľadovo </w:t>
      </w:r>
      <w:r w:rsidRPr="00BA4B65">
        <w:rPr>
          <w:color w:val="222222"/>
        </w:rPr>
        <w:t>p</w:t>
      </w:r>
      <w:r w:rsidR="00526AFD" w:rsidRPr="00BA4B65">
        <w:rPr>
          <w:color w:val="222222"/>
        </w:rPr>
        <w:t xml:space="preserve">lán hodnotení </w:t>
      </w:r>
      <w:r w:rsidR="000A2A83">
        <w:rPr>
          <w:color w:val="222222"/>
        </w:rPr>
        <w:t xml:space="preserve">vo väzbe na ciele a úlohy OP </w:t>
      </w:r>
      <w:r w:rsidR="00526AFD" w:rsidRPr="00BA4B65">
        <w:rPr>
          <w:color w:val="222222"/>
        </w:rPr>
        <w:t xml:space="preserve">na celé </w:t>
      </w:r>
      <w:r w:rsidR="00854293">
        <w:rPr>
          <w:color w:val="222222"/>
        </w:rPr>
        <w:t xml:space="preserve">programové </w:t>
      </w:r>
      <w:r w:rsidR="00526AFD" w:rsidRPr="00BA4B65">
        <w:rPr>
          <w:color w:val="222222"/>
        </w:rPr>
        <w:t>obdobie</w:t>
      </w:r>
      <w:r>
        <w:rPr>
          <w:color w:val="222222"/>
        </w:rPr>
        <w:t xml:space="preserve"> 2014 – 2020.</w:t>
      </w:r>
      <w:r w:rsidR="00526AFD" w:rsidRPr="00BA4B65">
        <w:rPr>
          <w:color w:val="222222"/>
        </w:rPr>
        <w:t xml:space="preserve"> </w:t>
      </w:r>
      <w:r w:rsidR="00032FB1">
        <w:rPr>
          <w:color w:val="222222"/>
        </w:rPr>
        <w:t>RO vypracuje p</w:t>
      </w:r>
      <w:r w:rsidR="0054687E" w:rsidRPr="00BA4B65">
        <w:rPr>
          <w:color w:val="222222"/>
        </w:rPr>
        <w:t xml:space="preserve">lán hodnotení do 12 mesiacov od </w:t>
      </w:r>
      <w:r w:rsidR="00032FB1">
        <w:rPr>
          <w:color w:val="222222"/>
        </w:rPr>
        <w:t xml:space="preserve">prijatia </w:t>
      </w:r>
      <w:del w:id="225" w:author="Autor">
        <w:r w:rsidR="0054687E" w:rsidRPr="00BA4B65" w:rsidDel="00BA5DE3">
          <w:rPr>
            <w:color w:val="222222"/>
          </w:rPr>
          <w:delText xml:space="preserve"> </w:delText>
        </w:r>
      </w:del>
      <w:r w:rsidR="0054687E" w:rsidRPr="00BA4B65">
        <w:rPr>
          <w:color w:val="222222"/>
        </w:rPr>
        <w:t>OP Európskou komisiou</w:t>
      </w:r>
      <w:r w:rsidR="00854293">
        <w:rPr>
          <w:rStyle w:val="Odkaznapoznmkupodiarou"/>
          <w:color w:val="222222"/>
        </w:rPr>
        <w:footnoteReference w:id="7"/>
      </w:r>
      <w:ins w:id="226" w:author="Autor">
        <w:r w:rsidR="006476EB">
          <w:rPr>
            <w:color w:val="222222"/>
          </w:rPr>
          <w:t>.</w:t>
        </w:r>
      </w:ins>
    </w:p>
    <w:p w:rsidR="00B47BAF" w:rsidRDefault="00C90838" w:rsidP="00A742FB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>
        <w:rPr>
          <w:color w:val="222222"/>
        </w:rPr>
        <w:t>Plán hodnotení môže byť vypracova</w:t>
      </w:r>
      <w:r w:rsidR="005B7098">
        <w:rPr>
          <w:color w:val="222222"/>
        </w:rPr>
        <w:t>ný spoločne pre viac OP.</w:t>
      </w:r>
    </w:p>
    <w:p w:rsidR="002622CD" w:rsidRDefault="002622CD" w:rsidP="002622CD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Plán hodnotení pre horizontálne princípy bude súčasťou </w:t>
      </w:r>
      <w:r w:rsidR="000C13B3">
        <w:rPr>
          <w:color w:val="222222"/>
        </w:rPr>
        <w:t>P</w:t>
      </w:r>
      <w:r>
        <w:rPr>
          <w:color w:val="222222"/>
        </w:rPr>
        <w:t>lánu hodnotení EŠIF</w:t>
      </w:r>
      <w:r w:rsidR="000C13B3">
        <w:rPr>
          <w:color w:val="222222"/>
        </w:rPr>
        <w:t xml:space="preserve"> pre programové obdobie 2014 – 202</w:t>
      </w:r>
      <w:r w:rsidR="00854293">
        <w:rPr>
          <w:color w:val="222222"/>
        </w:rPr>
        <w:t>0</w:t>
      </w:r>
      <w:r w:rsidR="000C13B3">
        <w:rPr>
          <w:color w:val="222222"/>
        </w:rPr>
        <w:t>, ktoré vypracuje CKO.</w:t>
      </w:r>
      <w:del w:id="227" w:author="Autor">
        <w:r w:rsidDel="00AC3EE8">
          <w:rPr>
            <w:color w:val="222222"/>
          </w:rPr>
          <w:delText>.</w:delText>
        </w:r>
      </w:del>
    </w:p>
    <w:p w:rsidR="00032FB1" w:rsidRPr="00B57063" w:rsidRDefault="00E15ECE" w:rsidP="00275C41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del w:id="228" w:author="Autor">
        <w:r w:rsidDel="00A91392">
          <w:rPr>
            <w:color w:val="222222"/>
          </w:rPr>
          <w:lastRenderedPageBreak/>
          <w:delText xml:space="preserve"> </w:delText>
        </w:r>
      </w:del>
      <w:r>
        <w:rPr>
          <w:color w:val="222222"/>
        </w:rPr>
        <w:t>Podľa potreby</w:t>
      </w:r>
      <w:r w:rsidR="002622CD">
        <w:rPr>
          <w:color w:val="222222"/>
        </w:rPr>
        <w:t xml:space="preserve"> </w:t>
      </w:r>
      <w:r w:rsidR="00032FB1">
        <w:rPr>
          <w:color w:val="222222"/>
        </w:rPr>
        <w:t xml:space="preserve">RO </w:t>
      </w:r>
      <w:del w:id="229" w:author="Autor">
        <w:r w:rsidR="000A2A83" w:rsidDel="00AC3EE8">
          <w:rPr>
            <w:color w:val="222222"/>
          </w:rPr>
          <w:delText xml:space="preserve"> </w:delText>
        </w:r>
      </w:del>
      <w:r w:rsidR="000A2A83">
        <w:rPr>
          <w:color w:val="222222"/>
        </w:rPr>
        <w:t>aktualizuje</w:t>
      </w:r>
      <w:r w:rsidR="00032FB1">
        <w:rPr>
          <w:color w:val="222222"/>
        </w:rPr>
        <w:t xml:space="preserve"> </w:t>
      </w:r>
      <w:r w:rsidR="00275C41">
        <w:rPr>
          <w:color w:val="222222"/>
        </w:rPr>
        <w:t xml:space="preserve">plánované </w:t>
      </w:r>
      <w:r w:rsidR="00032FB1">
        <w:rPr>
          <w:color w:val="222222"/>
        </w:rPr>
        <w:t>hodnotenia</w:t>
      </w:r>
      <w:r w:rsidR="00E036FC">
        <w:rPr>
          <w:rStyle w:val="Odkaznapoznmkupodiarou"/>
          <w:color w:val="222222"/>
        </w:rPr>
        <w:footnoteReference w:id="8"/>
      </w:r>
      <w:r w:rsidR="00032FB1">
        <w:rPr>
          <w:color w:val="222222"/>
        </w:rPr>
        <w:t xml:space="preserve"> </w:t>
      </w:r>
      <w:r w:rsidR="00275C41">
        <w:rPr>
          <w:color w:val="222222"/>
        </w:rPr>
        <w:t xml:space="preserve">na </w:t>
      </w:r>
      <w:ins w:id="230" w:author="Autor">
        <w:r w:rsidR="0086075B">
          <w:rPr>
            <w:color w:val="222222"/>
          </w:rPr>
          <w:t xml:space="preserve">programové </w:t>
        </w:r>
      </w:ins>
      <w:r w:rsidR="00275C41">
        <w:rPr>
          <w:color w:val="222222"/>
        </w:rPr>
        <w:t>obdobie 2014 – 2020</w:t>
      </w:r>
      <w:r w:rsidR="0008572F">
        <w:rPr>
          <w:color w:val="222222"/>
        </w:rPr>
        <w:t xml:space="preserve">, </w:t>
      </w:r>
      <w:r w:rsidR="00275C41">
        <w:rPr>
          <w:color w:val="222222"/>
        </w:rPr>
        <w:t xml:space="preserve"> </w:t>
      </w:r>
      <w:r w:rsidR="0008572F">
        <w:rPr>
          <w:color w:val="222222"/>
        </w:rPr>
        <w:t xml:space="preserve">pričom </w:t>
      </w:r>
      <w:r w:rsidR="00275C41">
        <w:rPr>
          <w:color w:val="222222"/>
        </w:rPr>
        <w:t>zohľadní reálnu implementáciu OP.</w:t>
      </w:r>
    </w:p>
    <w:p w:rsidR="00526AFD" w:rsidRPr="00A158A9" w:rsidRDefault="003D3314" w:rsidP="003D3314">
      <w:pPr>
        <w:pStyle w:val="MPCKO2"/>
      </w:pPr>
      <w:bookmarkStart w:id="231" w:name="_Toc489347862"/>
      <w:r>
        <w:t>3</w:t>
      </w:r>
      <w:r w:rsidR="00526AFD">
        <w:t xml:space="preserve">.2 </w:t>
      </w:r>
      <w:r w:rsidR="00526AFD" w:rsidRPr="00A158A9">
        <w:t xml:space="preserve"> Štruktúra</w:t>
      </w:r>
      <w:r w:rsidR="006F77AE">
        <w:t xml:space="preserve"> </w:t>
      </w:r>
      <w:r w:rsidR="00526AFD" w:rsidRPr="00A158A9">
        <w:t>a obsah plánu hodnotení</w:t>
      </w:r>
      <w:r w:rsidR="00C93FCA">
        <w:rPr>
          <w:rStyle w:val="Odkaznapoznmkupodiarou"/>
        </w:rPr>
        <w:footnoteReference w:id="9"/>
      </w:r>
      <w:bookmarkEnd w:id="231"/>
    </w:p>
    <w:p w:rsidR="00B47BAF" w:rsidRPr="00A742FB" w:rsidRDefault="00526AFD" w:rsidP="00A742FB">
      <w:pPr>
        <w:pStyle w:val="Odsekzoznamu"/>
        <w:numPr>
          <w:ilvl w:val="0"/>
          <w:numId w:val="24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4619B1">
        <w:rPr>
          <w:color w:val="222222"/>
        </w:rPr>
        <w:t>Plán hodnotení obsahuje 3 hlavné časti: ciele</w:t>
      </w:r>
      <w:r w:rsidR="00DE7766">
        <w:rPr>
          <w:color w:val="222222"/>
        </w:rPr>
        <w:t>, </w:t>
      </w:r>
      <w:r w:rsidRPr="004619B1">
        <w:rPr>
          <w:color w:val="222222"/>
        </w:rPr>
        <w:t>rozsah</w:t>
      </w:r>
      <w:r w:rsidR="00DE7766">
        <w:rPr>
          <w:color w:val="222222"/>
        </w:rPr>
        <w:t xml:space="preserve"> a koordinácia</w:t>
      </w:r>
      <w:r w:rsidRPr="004619B1">
        <w:rPr>
          <w:color w:val="222222"/>
        </w:rPr>
        <w:t>, rámec hodnotenia a </w:t>
      </w:r>
      <w:del w:id="232" w:author="Autor">
        <w:r w:rsidRPr="004619B1" w:rsidDel="002010C2">
          <w:rPr>
            <w:color w:val="222222"/>
          </w:rPr>
          <w:delText xml:space="preserve">  </w:delText>
        </w:r>
      </w:del>
      <w:r w:rsidRPr="004619B1">
        <w:rPr>
          <w:color w:val="222222"/>
        </w:rPr>
        <w:t xml:space="preserve">zoznam </w:t>
      </w:r>
      <w:r w:rsidR="00E40DFC">
        <w:rPr>
          <w:color w:val="222222"/>
        </w:rPr>
        <w:t>pl</w:t>
      </w:r>
      <w:r w:rsidR="00850835">
        <w:rPr>
          <w:color w:val="222222"/>
        </w:rPr>
        <w:t>áno</w:t>
      </w:r>
      <w:r w:rsidR="00E40DFC">
        <w:rPr>
          <w:color w:val="222222"/>
        </w:rPr>
        <w:t xml:space="preserve">vaných </w:t>
      </w:r>
      <w:r w:rsidRPr="004619B1">
        <w:rPr>
          <w:color w:val="222222"/>
        </w:rPr>
        <w:t>hodnotení.</w:t>
      </w:r>
    </w:p>
    <w:p w:rsidR="00526AFD" w:rsidRDefault="003D3314" w:rsidP="003D3314">
      <w:pPr>
        <w:pStyle w:val="MPCKO3"/>
        <w:rPr>
          <w:color w:val="222222"/>
        </w:rPr>
      </w:pPr>
      <w:bookmarkStart w:id="233" w:name="_Toc489347863"/>
      <w:r>
        <w:rPr>
          <w:rFonts w:eastAsiaTheme="minorHAnsi"/>
        </w:rPr>
        <w:t>3</w:t>
      </w:r>
      <w:r w:rsidR="00526AFD">
        <w:rPr>
          <w:rFonts w:eastAsiaTheme="minorHAnsi"/>
        </w:rPr>
        <w:t>.</w:t>
      </w:r>
      <w:r>
        <w:rPr>
          <w:rFonts w:eastAsiaTheme="minorHAnsi"/>
        </w:rPr>
        <w:t>2</w:t>
      </w:r>
      <w:r w:rsidR="00526AFD">
        <w:rPr>
          <w:rFonts w:eastAsiaTheme="minorHAnsi"/>
        </w:rPr>
        <w:t xml:space="preserve">.1  Ciele, </w:t>
      </w:r>
      <w:r w:rsidR="00526AFD" w:rsidRPr="004529FF">
        <w:rPr>
          <w:rFonts w:eastAsiaTheme="minorHAnsi"/>
        </w:rPr>
        <w:t>rozsah</w:t>
      </w:r>
      <w:r w:rsidR="00526AFD">
        <w:rPr>
          <w:rFonts w:eastAsiaTheme="minorHAnsi"/>
        </w:rPr>
        <w:t xml:space="preserve"> a koordinácia</w:t>
      </w:r>
      <w:bookmarkEnd w:id="233"/>
    </w:p>
    <w:p w:rsidR="00526AFD" w:rsidRPr="003D3314" w:rsidRDefault="003D3314" w:rsidP="00AC288E">
      <w:pPr>
        <w:pStyle w:val="Odsekzoznamu"/>
        <w:numPr>
          <w:ilvl w:val="1"/>
          <w:numId w:val="20"/>
        </w:numPr>
        <w:spacing w:before="120" w:after="120"/>
        <w:ind w:left="426" w:hanging="426"/>
        <w:contextualSpacing w:val="0"/>
        <w:jc w:val="both"/>
        <w:rPr>
          <w:rFonts w:eastAsiaTheme="minorHAnsi"/>
          <w:color w:val="000000"/>
          <w:sz w:val="23"/>
          <w:szCs w:val="23"/>
        </w:rPr>
      </w:pPr>
      <w:r>
        <w:rPr>
          <w:color w:val="222222"/>
        </w:rPr>
        <w:t>H</w:t>
      </w:r>
      <w:r w:rsidR="00526AFD" w:rsidRPr="003D3314">
        <w:rPr>
          <w:color w:val="222222"/>
        </w:rPr>
        <w:t>lavné  ciele plánu hodnotení:</w:t>
      </w:r>
    </w:p>
    <w:p w:rsidR="00526AFD" w:rsidRPr="00DB320C" w:rsidRDefault="00526AFD" w:rsidP="00AC288E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t>zvýšenie kvality hodnotení prostredníctvom samotného plánovania, vrátane identifikácie a zberu potrebných údajov</w:t>
      </w:r>
      <w:del w:id="234" w:author="Autor">
        <w:r w:rsidDel="00D23261">
          <w:rPr>
            <w:rStyle w:val="Odkaznapoznmkupodiarou"/>
          </w:rPr>
          <w:footnoteReference w:id="10"/>
        </w:r>
      </w:del>
      <w:r>
        <w:t>,</w:t>
      </w:r>
    </w:p>
    <w:p w:rsidR="004B0BC9" w:rsidRDefault="004B0BC9" w:rsidP="004B0BC9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príspevok </w:t>
      </w:r>
      <w:r w:rsidRPr="006141C0">
        <w:rPr>
          <w:color w:val="222222"/>
        </w:rPr>
        <w:t xml:space="preserve"> k tvorbe a implementácii programov a</w:t>
      </w:r>
      <w:r>
        <w:rPr>
          <w:color w:val="222222"/>
        </w:rPr>
        <w:t xml:space="preserve"> politík založených na dôkazoch,</w:t>
      </w:r>
    </w:p>
    <w:p w:rsidR="004B0BC9" w:rsidRDefault="004B0BC9" w:rsidP="004B0BC9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podporenie efektívne</w:t>
      </w:r>
      <w:r w:rsidR="00DE7766">
        <w:rPr>
          <w:color w:val="222222"/>
        </w:rPr>
        <w:t>ho</w:t>
      </w:r>
      <w:r>
        <w:rPr>
          <w:color w:val="222222"/>
        </w:rPr>
        <w:t xml:space="preserve"> využiti</w:t>
      </w:r>
      <w:r w:rsidR="00DE7766">
        <w:rPr>
          <w:color w:val="222222"/>
        </w:rPr>
        <w:t>a</w:t>
      </w:r>
      <w:r w:rsidRPr="006141C0">
        <w:rPr>
          <w:color w:val="222222"/>
        </w:rPr>
        <w:t xml:space="preserve"> výs</w:t>
      </w:r>
      <w:r>
        <w:rPr>
          <w:color w:val="222222"/>
        </w:rPr>
        <w:t>ledkov</w:t>
      </w:r>
      <w:r w:rsidRPr="006141C0">
        <w:rPr>
          <w:color w:val="222222"/>
        </w:rPr>
        <w:t xml:space="preserve"> riadiacimi orgánmi, </w:t>
      </w:r>
    </w:p>
    <w:p w:rsidR="00526AFD" w:rsidRDefault="00526AFD" w:rsidP="00AC288E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naplánovanie hodnotení dopadov,</w:t>
      </w:r>
    </w:p>
    <w:p w:rsidR="00526AFD" w:rsidRPr="000A49D7" w:rsidRDefault="00526AFD" w:rsidP="00AC288E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napomáhanie</w:t>
      </w:r>
      <w:r w:rsidRPr="006141C0">
        <w:rPr>
          <w:color w:val="222222"/>
        </w:rPr>
        <w:t xml:space="preserve"> šíreniu poznatkov</w:t>
      </w:r>
      <w:r>
        <w:rPr>
          <w:color w:val="222222"/>
        </w:rPr>
        <w:t xml:space="preserve"> </w:t>
      </w:r>
      <w:del w:id="236" w:author="Autor">
        <w:r w:rsidDel="002010C2">
          <w:rPr>
            <w:color w:val="222222"/>
          </w:rPr>
          <w:delText xml:space="preserve"> </w:delText>
        </w:r>
      </w:del>
      <w:r>
        <w:rPr>
          <w:color w:val="222222"/>
        </w:rPr>
        <w:t xml:space="preserve">a </w:t>
      </w:r>
      <w:r w:rsidRPr="000A49D7">
        <w:rPr>
          <w:color w:val="222222"/>
        </w:rPr>
        <w:t>výmen</w:t>
      </w:r>
      <w:r>
        <w:rPr>
          <w:color w:val="222222"/>
        </w:rPr>
        <w:t>e</w:t>
      </w:r>
      <w:r w:rsidRPr="000A49D7">
        <w:rPr>
          <w:color w:val="222222"/>
        </w:rPr>
        <w:t xml:space="preserve"> poznatkov,</w:t>
      </w:r>
    </w:p>
    <w:p w:rsidR="00A742FB" w:rsidRPr="00A742FB" w:rsidRDefault="00526AFD" w:rsidP="00A742FB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poskytnutie </w:t>
      </w:r>
      <w:del w:id="237" w:author="Autor">
        <w:r w:rsidR="00DE7766" w:rsidDel="002010C2">
          <w:rPr>
            <w:color w:val="222222"/>
          </w:rPr>
          <w:delText xml:space="preserve"> </w:delText>
        </w:r>
      </w:del>
      <w:r w:rsidR="00DE7766">
        <w:rPr>
          <w:color w:val="222222"/>
        </w:rPr>
        <w:t xml:space="preserve">časového rámca </w:t>
      </w:r>
      <w:r w:rsidR="00E811A5">
        <w:rPr>
          <w:color w:val="222222"/>
        </w:rPr>
        <w:t>hodnotení</w:t>
      </w:r>
      <w:r>
        <w:rPr>
          <w:color w:val="222222"/>
        </w:rPr>
        <w:t xml:space="preserve"> pre správy o i</w:t>
      </w:r>
      <w:r w:rsidR="00A742FB">
        <w:rPr>
          <w:color w:val="222222"/>
        </w:rPr>
        <w:t>mplementácii a správy o pokroku.</w:t>
      </w:r>
    </w:p>
    <w:p w:rsidR="00526AFD" w:rsidRPr="00B57063" w:rsidRDefault="004619B1" w:rsidP="00AC288E">
      <w:pPr>
        <w:pStyle w:val="Odsekzoznamu"/>
        <w:numPr>
          <w:ilvl w:val="1"/>
          <w:numId w:val="20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B57063">
        <w:rPr>
          <w:color w:val="222222"/>
        </w:rPr>
        <w:t>R</w:t>
      </w:r>
      <w:r w:rsidR="00526AFD" w:rsidRPr="00B57063">
        <w:rPr>
          <w:color w:val="222222"/>
        </w:rPr>
        <w:t xml:space="preserve">ozsah plánu hodnotení špecifikuje: </w:t>
      </w:r>
      <w:r w:rsidR="00BC4E2D">
        <w:rPr>
          <w:color w:val="222222"/>
        </w:rPr>
        <w:t xml:space="preserve"> </w:t>
      </w:r>
    </w:p>
    <w:p w:rsidR="00534AA5" w:rsidRDefault="007572D8" w:rsidP="00534AA5">
      <w:pPr>
        <w:pStyle w:val="Odsekzoznamu"/>
        <w:numPr>
          <w:ilvl w:val="0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ins w:id="238" w:author="Autor">
        <w:r>
          <w:rPr>
            <w:color w:val="222222"/>
          </w:rPr>
          <w:t>s</w:t>
        </w:r>
      </w:ins>
      <w:del w:id="239" w:author="Autor">
        <w:r w:rsidR="004204BF" w:rsidRPr="00B57063" w:rsidDel="007572D8">
          <w:rPr>
            <w:color w:val="222222"/>
          </w:rPr>
          <w:delText>S</w:delText>
        </w:r>
      </w:del>
      <w:r w:rsidR="00534AA5" w:rsidRPr="00B57063">
        <w:rPr>
          <w:color w:val="222222"/>
        </w:rPr>
        <w:t>tručn</w:t>
      </w:r>
      <w:r w:rsidR="004204BF" w:rsidRPr="00B57063">
        <w:rPr>
          <w:color w:val="222222"/>
        </w:rPr>
        <w:t xml:space="preserve">á analýza </w:t>
      </w:r>
      <w:del w:id="240" w:author="Autor">
        <w:r w:rsidR="00534AA5" w:rsidRPr="00B57063" w:rsidDel="00AC3EE8">
          <w:rPr>
            <w:color w:val="222222"/>
          </w:rPr>
          <w:delText xml:space="preserve"> </w:delText>
        </w:r>
      </w:del>
      <w:r w:rsidR="004204BF" w:rsidRPr="00B57063">
        <w:rPr>
          <w:color w:val="222222"/>
        </w:rPr>
        <w:t xml:space="preserve">programového obdobia </w:t>
      </w:r>
      <w:r w:rsidR="001E475A">
        <w:rPr>
          <w:color w:val="222222"/>
        </w:rPr>
        <w:t xml:space="preserve">2007 – 2013 </w:t>
      </w:r>
      <w:r w:rsidR="004204BF" w:rsidRPr="00B57063">
        <w:rPr>
          <w:color w:val="222222"/>
        </w:rPr>
        <w:t xml:space="preserve">a z neho vyplývajúce požiadavky pre </w:t>
      </w:r>
      <w:ins w:id="241" w:author="Autor">
        <w:r w:rsidR="00862D69">
          <w:rPr>
            <w:color w:val="222222"/>
          </w:rPr>
          <w:t xml:space="preserve">programové </w:t>
        </w:r>
      </w:ins>
      <w:r w:rsidR="004204BF" w:rsidRPr="00B57063">
        <w:rPr>
          <w:color w:val="222222"/>
        </w:rPr>
        <w:t>obdobie</w:t>
      </w:r>
      <w:r w:rsidR="001E475A">
        <w:rPr>
          <w:color w:val="222222"/>
        </w:rPr>
        <w:t xml:space="preserve"> 2014 - 2020</w:t>
      </w:r>
      <w:r w:rsidR="002D2BC7">
        <w:rPr>
          <w:rStyle w:val="Odkaznapoznmkupodiarou"/>
          <w:color w:val="222222"/>
        </w:rPr>
        <w:footnoteReference w:id="11"/>
      </w:r>
      <w:r w:rsidR="00534AA5" w:rsidRPr="00B57063">
        <w:rPr>
          <w:color w:val="222222"/>
        </w:rPr>
        <w:t>,</w:t>
      </w:r>
      <w:r w:rsidR="009A1BC4">
        <w:rPr>
          <w:color w:val="222222"/>
        </w:rPr>
        <w:t xml:space="preserve"> </w:t>
      </w:r>
      <w:r w:rsidR="001E475A">
        <w:rPr>
          <w:color w:val="222222"/>
        </w:rPr>
        <w:t xml:space="preserve">resp. stručná analýza tematického zamerania </w:t>
      </w:r>
      <w:r w:rsidR="00F52C4E">
        <w:rPr>
          <w:color w:val="222222"/>
        </w:rPr>
        <w:t xml:space="preserve">plánu hodnotení vo väzbe na </w:t>
      </w:r>
      <w:r w:rsidR="001E475A">
        <w:rPr>
          <w:color w:val="222222"/>
        </w:rPr>
        <w:t>OP, a pod.</w:t>
      </w:r>
      <w:r w:rsidR="00325915">
        <w:rPr>
          <w:color w:val="222222"/>
        </w:rPr>
        <w:t xml:space="preserve"> vychádzajúc z monitorovania, vykonaných hodnotení, prípravných štúdií, podobných analýz a pod..</w:t>
      </w:r>
    </w:p>
    <w:p w:rsidR="00A742FB" w:rsidRPr="00325915" w:rsidRDefault="007572D8" w:rsidP="00325915">
      <w:pPr>
        <w:pStyle w:val="Odsekzoznamu"/>
        <w:numPr>
          <w:ilvl w:val="0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ins w:id="242" w:author="Autor">
        <w:r>
          <w:rPr>
            <w:color w:val="222222"/>
          </w:rPr>
          <w:t>p</w:t>
        </w:r>
      </w:ins>
      <w:del w:id="243" w:author="Autor">
        <w:r w:rsidR="00735005" w:rsidRPr="00B57063" w:rsidDel="007572D8">
          <w:rPr>
            <w:color w:val="222222"/>
          </w:rPr>
          <w:delText>P</w:delText>
        </w:r>
      </w:del>
      <w:r w:rsidR="00735005" w:rsidRPr="00B57063">
        <w:rPr>
          <w:color w:val="222222"/>
        </w:rPr>
        <w:t xml:space="preserve">redmet a zdôvodnenie </w:t>
      </w:r>
      <w:r w:rsidR="00325915">
        <w:rPr>
          <w:color w:val="222222"/>
        </w:rPr>
        <w:t xml:space="preserve">plánu hodnotení, resp. </w:t>
      </w:r>
      <w:r w:rsidR="00735005" w:rsidRPr="00B57063">
        <w:rPr>
          <w:color w:val="222222"/>
        </w:rPr>
        <w:t>spoloč</w:t>
      </w:r>
      <w:r w:rsidR="001A2E7B" w:rsidRPr="00325915">
        <w:rPr>
          <w:color w:val="222222"/>
        </w:rPr>
        <w:t>ného plánu hodnotení, ktorý bude</w:t>
      </w:r>
      <w:r w:rsidR="00735005" w:rsidRPr="00B57063">
        <w:rPr>
          <w:color w:val="222222"/>
        </w:rPr>
        <w:t xml:space="preserve"> vypracovaný v rámci viacerých OP </w:t>
      </w:r>
      <w:r w:rsidR="00534DCB" w:rsidRPr="00325915">
        <w:rPr>
          <w:color w:val="222222"/>
        </w:rPr>
        <w:t xml:space="preserve">a predložený </w:t>
      </w:r>
      <w:r w:rsidR="00FB69DF" w:rsidRPr="00325915">
        <w:rPr>
          <w:color w:val="222222"/>
        </w:rPr>
        <w:t>na schválenie MV 12 mesiacov od prijatia OP Európskou komisiou.</w:t>
      </w:r>
    </w:p>
    <w:p w:rsidR="00526AFD" w:rsidRPr="00B557E9" w:rsidRDefault="004619B1" w:rsidP="00AC288E">
      <w:pPr>
        <w:pStyle w:val="Odsekzoznamu"/>
        <w:numPr>
          <w:ilvl w:val="1"/>
          <w:numId w:val="20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>K</w:t>
      </w:r>
      <w:r w:rsidR="00526AFD" w:rsidRPr="00B557E9">
        <w:rPr>
          <w:color w:val="222222"/>
        </w:rPr>
        <w:t xml:space="preserve">oordinácia </w:t>
      </w:r>
      <w:r w:rsidR="000C5538">
        <w:rPr>
          <w:color w:val="222222"/>
        </w:rPr>
        <w:t xml:space="preserve">plánu </w:t>
      </w:r>
      <w:r w:rsidR="00526AFD" w:rsidRPr="00B557E9">
        <w:rPr>
          <w:color w:val="222222"/>
        </w:rPr>
        <w:t>hodnotení špecifikuje:</w:t>
      </w:r>
    </w:p>
    <w:p w:rsidR="00526AFD" w:rsidRPr="004619B1" w:rsidRDefault="007572D8" w:rsidP="00D978EF">
      <w:pPr>
        <w:pStyle w:val="Odsekzoznamu"/>
        <w:numPr>
          <w:ilvl w:val="0"/>
          <w:numId w:val="23"/>
        </w:numPr>
        <w:spacing w:before="120" w:after="120"/>
        <w:ind w:left="851" w:hanging="425"/>
        <w:contextualSpacing w:val="0"/>
        <w:jc w:val="both"/>
      </w:pPr>
      <w:ins w:id="244" w:author="Autor">
        <w:r>
          <w:rPr>
            <w:color w:val="222222"/>
          </w:rPr>
          <w:t>s</w:t>
        </w:r>
      </w:ins>
      <w:del w:id="245" w:author="Autor">
        <w:r w:rsidR="004C4272" w:rsidDel="007572D8">
          <w:rPr>
            <w:color w:val="222222"/>
          </w:rPr>
          <w:delText>S</w:delText>
        </w:r>
      </w:del>
      <w:r w:rsidR="004C4272">
        <w:rPr>
          <w:color w:val="222222"/>
        </w:rPr>
        <w:t xml:space="preserve">tručný popis </w:t>
      </w:r>
      <w:r w:rsidR="002941F3">
        <w:rPr>
          <w:color w:val="222222"/>
        </w:rPr>
        <w:t>spolupráce</w:t>
      </w:r>
      <w:r w:rsidR="00D978EF">
        <w:rPr>
          <w:color w:val="222222"/>
        </w:rPr>
        <w:t xml:space="preserve"> </w:t>
      </w:r>
      <w:r w:rsidR="00526AFD" w:rsidRPr="004619B1">
        <w:rPr>
          <w:color w:val="222222"/>
        </w:rPr>
        <w:t>a výmeny informácií medzi RO</w:t>
      </w:r>
      <w:r w:rsidR="008F25E5">
        <w:rPr>
          <w:color w:val="222222"/>
        </w:rPr>
        <w:t>, SO, gestormi HP</w:t>
      </w:r>
      <w:r w:rsidR="001E475A">
        <w:rPr>
          <w:color w:val="222222"/>
        </w:rPr>
        <w:t xml:space="preserve">, relevantnými subjektmi </w:t>
      </w:r>
      <w:r w:rsidR="008F25E5">
        <w:rPr>
          <w:color w:val="222222"/>
        </w:rPr>
        <w:t xml:space="preserve"> a pod.</w:t>
      </w:r>
      <w:del w:id="246" w:author="Autor">
        <w:r w:rsidR="008F25E5" w:rsidDel="006F36C3">
          <w:rPr>
            <w:color w:val="222222"/>
          </w:rPr>
          <w:delText xml:space="preserve"> </w:delText>
        </w:r>
        <w:r w:rsidR="00526AFD" w:rsidRPr="004619B1" w:rsidDel="006F36C3">
          <w:rPr>
            <w:color w:val="222222"/>
          </w:rPr>
          <w:delText xml:space="preserve"> </w:delText>
        </w:r>
      </w:del>
      <w:r w:rsidR="004C4272">
        <w:rPr>
          <w:rStyle w:val="Odkaznapoznmkupodiarou"/>
          <w:color w:val="222222"/>
        </w:rPr>
        <w:footnoteReference w:id="12"/>
      </w:r>
    </w:p>
    <w:p w:rsidR="002941F3" w:rsidRPr="00854C2D" w:rsidRDefault="002941F3" w:rsidP="002941F3">
      <w:pPr>
        <w:pStyle w:val="Odsekzoznamu"/>
        <w:numPr>
          <w:ilvl w:val="0"/>
          <w:numId w:val="23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4619B1">
        <w:rPr>
          <w:color w:val="222222"/>
        </w:rPr>
        <w:t xml:space="preserve">nastavenie </w:t>
      </w:r>
      <w:del w:id="247" w:author="Autor">
        <w:r w:rsidRPr="004619B1" w:rsidDel="002010C2">
          <w:rPr>
            <w:color w:val="222222"/>
          </w:rPr>
          <w:delText xml:space="preserve"> </w:delText>
        </w:r>
      </w:del>
      <w:r w:rsidR="00325915">
        <w:rPr>
          <w:color w:val="222222"/>
        </w:rPr>
        <w:t xml:space="preserve">systému </w:t>
      </w:r>
      <w:r w:rsidR="009A2A38">
        <w:rPr>
          <w:color w:val="222222"/>
        </w:rPr>
        <w:t xml:space="preserve">hodnotenia </w:t>
      </w:r>
      <w:r w:rsidRPr="004619B1">
        <w:rPr>
          <w:color w:val="222222"/>
        </w:rPr>
        <w:t xml:space="preserve">koordinácie </w:t>
      </w:r>
      <w:del w:id="248" w:author="Autor">
        <w:r w:rsidRPr="004619B1" w:rsidDel="002010C2">
          <w:rPr>
            <w:color w:val="222222"/>
          </w:rPr>
          <w:delText xml:space="preserve"> </w:delText>
        </w:r>
      </w:del>
      <w:r w:rsidRPr="004619B1">
        <w:rPr>
          <w:color w:val="222222"/>
        </w:rPr>
        <w:t xml:space="preserve">integrovaného prístupu </w:t>
      </w:r>
      <w:del w:id="249" w:author="Autor">
        <w:r w:rsidRPr="004619B1" w:rsidDel="002010C2">
          <w:rPr>
            <w:color w:val="222222"/>
          </w:rPr>
          <w:delText xml:space="preserve"> </w:delText>
        </w:r>
      </w:del>
      <w:r w:rsidRPr="004619B1">
        <w:rPr>
          <w:color w:val="222222"/>
        </w:rPr>
        <w:t>k územnému rozvoju podporovaného z EŠIF v súlade s</w:t>
      </w:r>
      <w:r w:rsidR="006D323A">
        <w:rPr>
          <w:color w:val="222222"/>
        </w:rPr>
        <w:t xml:space="preserve"> ods. </w:t>
      </w:r>
      <w:ins w:id="250" w:author="Autor">
        <w:r w:rsidR="00146BF6">
          <w:rPr>
            <w:color w:val="222222"/>
          </w:rPr>
          <w:t>2</w:t>
        </w:r>
      </w:ins>
      <w:del w:id="251" w:author="Autor">
        <w:r w:rsidR="006D323A" w:rsidDel="00146BF6">
          <w:rPr>
            <w:color w:val="222222"/>
          </w:rPr>
          <w:delText>5</w:delText>
        </w:r>
      </w:del>
      <w:ins w:id="252" w:author="Autor">
        <w:r w:rsidR="00146BF6">
          <w:rPr>
            <w:color w:val="222222"/>
          </w:rPr>
          <w:t>, písm. a)</w:t>
        </w:r>
      </w:ins>
      <w:r w:rsidR="006D323A">
        <w:rPr>
          <w:color w:val="222222"/>
        </w:rPr>
        <w:t xml:space="preserve"> </w:t>
      </w:r>
      <w:r w:rsidRPr="004619B1">
        <w:rPr>
          <w:color w:val="222222"/>
        </w:rPr>
        <w:t>č</w:t>
      </w:r>
      <w:r>
        <w:rPr>
          <w:color w:val="222222"/>
        </w:rPr>
        <w:t>l. 15 všeobecného nariadenia</w:t>
      </w:r>
      <w:r w:rsidR="00D978EF">
        <w:rPr>
          <w:color w:val="222222"/>
        </w:rPr>
        <w:t>.</w:t>
      </w:r>
    </w:p>
    <w:p w:rsidR="00526AFD" w:rsidRDefault="00526AFD" w:rsidP="00C90838">
      <w:pPr>
        <w:pStyle w:val="MPCKO3"/>
        <w:numPr>
          <w:ilvl w:val="2"/>
          <w:numId w:val="2"/>
        </w:numPr>
        <w:ind w:left="709" w:hanging="709"/>
        <w:rPr>
          <w:rFonts w:eastAsiaTheme="minorHAnsi"/>
        </w:rPr>
      </w:pPr>
      <w:bookmarkStart w:id="253" w:name="_Toc489347864"/>
      <w:r>
        <w:rPr>
          <w:rFonts w:eastAsiaTheme="minorHAnsi"/>
        </w:rPr>
        <w:t>R</w:t>
      </w:r>
      <w:r w:rsidR="003D3314">
        <w:rPr>
          <w:rFonts w:eastAsiaTheme="minorHAnsi"/>
        </w:rPr>
        <w:t>ámec hodnotenia</w:t>
      </w:r>
      <w:r w:rsidR="00CD780A">
        <w:rPr>
          <w:rStyle w:val="Odkaznapoznmkupodiarou"/>
          <w:rFonts w:eastAsiaTheme="minorHAnsi"/>
        </w:rPr>
        <w:footnoteReference w:id="13"/>
      </w:r>
      <w:bookmarkEnd w:id="253"/>
    </w:p>
    <w:p w:rsidR="00C90838" w:rsidRPr="00C90838" w:rsidRDefault="00C90838" w:rsidP="000E09D6">
      <w:pPr>
        <w:spacing w:before="120" w:after="120"/>
        <w:rPr>
          <w:rFonts w:eastAsiaTheme="minorHAnsi"/>
        </w:rPr>
      </w:pPr>
      <w:r>
        <w:rPr>
          <w:rFonts w:eastAsiaTheme="minorHAnsi"/>
        </w:rPr>
        <w:t xml:space="preserve">Rámec </w:t>
      </w:r>
      <w:r w:rsidR="000E682B">
        <w:rPr>
          <w:rFonts w:eastAsiaTheme="minorHAnsi"/>
        </w:rPr>
        <w:t xml:space="preserve">plánu </w:t>
      </w:r>
      <w:r>
        <w:rPr>
          <w:rFonts w:eastAsiaTheme="minorHAnsi"/>
        </w:rPr>
        <w:t>hodnotenia špecifikuje:</w:t>
      </w:r>
    </w:p>
    <w:p w:rsidR="00526AFD" w:rsidRPr="003D3314" w:rsidRDefault="007572D8" w:rsidP="0066524F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ins w:id="254" w:author="Autor">
        <w:r>
          <w:rPr>
            <w:color w:val="222222"/>
          </w:rPr>
          <w:t>p</w:t>
        </w:r>
      </w:ins>
      <w:del w:id="255" w:author="Autor">
        <w:r w:rsidR="002941F3" w:rsidDel="007572D8">
          <w:rPr>
            <w:color w:val="222222"/>
          </w:rPr>
          <w:delText>P</w:delText>
        </w:r>
      </w:del>
      <w:r w:rsidR="002941F3">
        <w:rPr>
          <w:color w:val="222222"/>
        </w:rPr>
        <w:t>roces</w:t>
      </w:r>
      <w:r w:rsidR="009A2A38">
        <w:rPr>
          <w:color w:val="222222"/>
        </w:rPr>
        <w:t xml:space="preserve">y a zodpovednosť </w:t>
      </w:r>
      <w:r w:rsidR="00EC3E67" w:rsidRPr="003D3314">
        <w:rPr>
          <w:color w:val="222222"/>
        </w:rPr>
        <w:t xml:space="preserve">vrátane </w:t>
      </w:r>
      <w:del w:id="256" w:author="Autor">
        <w:r w:rsidR="00EC3E67" w:rsidRPr="003D3314" w:rsidDel="007234EB">
          <w:rPr>
            <w:color w:val="222222"/>
          </w:rPr>
          <w:delText xml:space="preserve"> </w:delText>
        </w:r>
      </w:del>
      <w:r w:rsidR="00EC3E67" w:rsidRPr="003D3314">
        <w:rPr>
          <w:color w:val="222222"/>
        </w:rPr>
        <w:t xml:space="preserve">organizačného zabezpečenia s jasne definovanými úlohami a  zodpovednosťou  </w:t>
      </w:r>
      <w:r w:rsidR="00EC3E67" w:rsidRPr="003D3314">
        <w:rPr>
          <w:rFonts w:eastAsiaTheme="minorHAnsi"/>
          <w:color w:val="000000"/>
          <w:sz w:val="23"/>
          <w:szCs w:val="23"/>
        </w:rPr>
        <w:t>za zostavenie plánu hodnotení</w:t>
      </w:r>
      <w:r w:rsidR="00EC3E67">
        <w:rPr>
          <w:rFonts w:eastAsiaTheme="minorHAnsi"/>
          <w:color w:val="000000"/>
          <w:sz w:val="23"/>
          <w:szCs w:val="23"/>
        </w:rPr>
        <w:t xml:space="preserve">, </w:t>
      </w:r>
      <w:del w:id="257" w:author="Autor">
        <w:r w:rsidR="00EC3E67" w:rsidDel="00BA5DE3">
          <w:rPr>
            <w:color w:val="222222"/>
          </w:rPr>
          <w:delText xml:space="preserve"> </w:delText>
        </w:r>
        <w:r w:rsidR="00526AFD" w:rsidRPr="003D3314" w:rsidDel="00BA5DE3">
          <w:rPr>
            <w:rFonts w:eastAsiaTheme="minorHAnsi"/>
            <w:color w:val="000000"/>
            <w:sz w:val="23"/>
            <w:szCs w:val="23"/>
          </w:rPr>
          <w:delText xml:space="preserve"> </w:delText>
        </w:r>
      </w:del>
      <w:r w:rsidR="00526AFD" w:rsidRPr="003D3314">
        <w:rPr>
          <w:rFonts w:eastAsiaTheme="minorHAnsi"/>
          <w:color w:val="000000"/>
          <w:sz w:val="23"/>
          <w:szCs w:val="23"/>
        </w:rPr>
        <w:t>za koordináciu</w:t>
      </w:r>
      <w:r w:rsidR="00D978EF">
        <w:rPr>
          <w:rFonts w:eastAsiaTheme="minorHAnsi"/>
          <w:color w:val="000000"/>
          <w:sz w:val="23"/>
          <w:szCs w:val="23"/>
        </w:rPr>
        <w:t xml:space="preserve"> hodnotení</w:t>
      </w:r>
      <w:r w:rsidR="00526AFD" w:rsidRPr="003D3314">
        <w:rPr>
          <w:rFonts w:eastAsiaTheme="minorHAnsi"/>
          <w:color w:val="000000"/>
          <w:sz w:val="23"/>
          <w:szCs w:val="23"/>
        </w:rPr>
        <w:t xml:space="preserve">, monitorovanie a kvalitu hodnotení v priebehu celého hodnotiaceho cyklu (riadiaci orgán, </w:t>
      </w:r>
      <w:r w:rsidR="002941F3">
        <w:rPr>
          <w:color w:val="222222"/>
        </w:rPr>
        <w:lastRenderedPageBreak/>
        <w:t>pracovná skupina</w:t>
      </w:r>
      <w:r w:rsidR="002941F3" w:rsidRPr="003D3314">
        <w:rPr>
          <w:color w:val="222222"/>
        </w:rPr>
        <w:t xml:space="preserve"> pre hodnotenie</w:t>
      </w:r>
      <w:r w:rsidR="004B07B6">
        <w:rPr>
          <w:color w:val="222222"/>
        </w:rPr>
        <w:t xml:space="preserve"> OP</w:t>
      </w:r>
      <w:r w:rsidR="00782D33">
        <w:rPr>
          <w:color w:val="222222"/>
        </w:rPr>
        <w:t xml:space="preserve"> na úrovni</w:t>
      </w:r>
      <w:r w:rsidR="00A60CF4">
        <w:rPr>
          <w:color w:val="222222"/>
        </w:rPr>
        <w:t xml:space="preserve"> </w:t>
      </w:r>
      <w:r w:rsidR="00782D33">
        <w:rPr>
          <w:color w:val="222222"/>
        </w:rPr>
        <w:t>RO</w:t>
      </w:r>
      <w:r w:rsidR="009A1BC4">
        <w:rPr>
          <w:color w:val="222222"/>
        </w:rPr>
        <w:t>/SO</w:t>
      </w:r>
      <w:r w:rsidR="004B07B6">
        <w:rPr>
          <w:rStyle w:val="Odkaznapoznmkupodiarou"/>
          <w:color w:val="222222"/>
        </w:rPr>
        <w:footnoteReference w:id="14"/>
      </w:r>
      <w:r w:rsidR="002941F3" w:rsidRPr="003D3314">
        <w:rPr>
          <w:color w:val="222222"/>
        </w:rPr>
        <w:t>,</w:t>
      </w:r>
      <w:r w:rsidR="002941F3">
        <w:rPr>
          <w:color w:val="222222"/>
        </w:rPr>
        <w:t xml:space="preserve"> </w:t>
      </w:r>
      <w:r w:rsidR="00526AFD" w:rsidRPr="003D3314">
        <w:rPr>
          <w:rFonts w:eastAsiaTheme="minorHAnsi"/>
          <w:color w:val="000000"/>
          <w:sz w:val="23"/>
          <w:szCs w:val="23"/>
        </w:rPr>
        <w:t>monitorovací výbor, Centrálny koord</w:t>
      </w:r>
      <w:r w:rsidR="00C90838">
        <w:rPr>
          <w:rFonts w:eastAsiaTheme="minorHAnsi"/>
          <w:color w:val="000000"/>
          <w:sz w:val="23"/>
          <w:szCs w:val="23"/>
        </w:rPr>
        <w:t>inačný orgán, Európska komisia</w:t>
      </w:r>
      <w:r w:rsidR="00EC3E67">
        <w:rPr>
          <w:rFonts w:eastAsiaTheme="minorHAnsi"/>
          <w:color w:val="000000"/>
          <w:sz w:val="23"/>
          <w:szCs w:val="23"/>
        </w:rPr>
        <w:t xml:space="preserve">, </w:t>
      </w:r>
      <w:del w:id="258" w:author="Autor">
        <w:r w:rsidR="00831617" w:rsidDel="006476EB">
          <w:rPr>
            <w:rFonts w:eastAsiaTheme="minorHAnsi"/>
            <w:color w:val="000000"/>
            <w:sz w:val="23"/>
            <w:szCs w:val="23"/>
          </w:rPr>
          <w:delText xml:space="preserve"> </w:delText>
        </w:r>
        <w:r w:rsidR="00EC3E67" w:rsidDel="006476EB">
          <w:rPr>
            <w:rFonts w:eastAsiaTheme="minorHAnsi"/>
            <w:color w:val="000000"/>
            <w:sz w:val="23"/>
            <w:szCs w:val="23"/>
          </w:rPr>
          <w:delText xml:space="preserve">, </w:delText>
        </w:r>
      </w:del>
      <w:r w:rsidR="00EC3E67">
        <w:rPr>
          <w:rFonts w:eastAsiaTheme="minorHAnsi"/>
          <w:color w:val="000000"/>
          <w:sz w:val="23"/>
          <w:szCs w:val="23"/>
        </w:rPr>
        <w:t>využitie hodnotení, možnosti vzdelávania, informovanosť a publicita</w:t>
      </w:r>
      <w:r w:rsidR="00C90838">
        <w:rPr>
          <w:rFonts w:eastAsiaTheme="minorHAnsi"/>
          <w:color w:val="000000"/>
          <w:sz w:val="23"/>
          <w:szCs w:val="23"/>
        </w:rPr>
        <w:t>).</w:t>
      </w:r>
      <w:r w:rsidR="00526AFD" w:rsidRPr="003D3314">
        <w:rPr>
          <w:rFonts w:eastAsiaTheme="minorHAnsi"/>
          <w:color w:val="000000"/>
          <w:sz w:val="23"/>
          <w:szCs w:val="23"/>
        </w:rPr>
        <w:t xml:space="preserve"> </w:t>
      </w:r>
    </w:p>
    <w:p w:rsidR="00656B0F" w:rsidRPr="002941F3" w:rsidRDefault="007572D8" w:rsidP="0066524F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ins w:id="259" w:author="Autor">
        <w:r>
          <w:rPr>
            <w:color w:val="222222"/>
          </w:rPr>
          <w:t>z</w:t>
        </w:r>
      </w:ins>
      <w:del w:id="260" w:author="Autor">
        <w:r w:rsidR="00656B0F" w:rsidDel="007572D8">
          <w:rPr>
            <w:color w:val="222222"/>
          </w:rPr>
          <w:delText>Z</w:delText>
        </w:r>
      </w:del>
      <w:r w:rsidR="00656B0F" w:rsidRPr="003D3314">
        <w:rPr>
          <w:color w:val="222222"/>
        </w:rPr>
        <w:t xml:space="preserve">ačlenenie partnerov do procesov  hodnotenia – </w:t>
      </w:r>
      <w:r w:rsidR="00656B0F">
        <w:rPr>
          <w:color w:val="222222"/>
        </w:rPr>
        <w:t>v súlade s</w:t>
      </w:r>
      <w:r w:rsidR="006D323A">
        <w:rPr>
          <w:color w:val="222222"/>
        </w:rPr>
        <w:t xml:space="preserve"> ods. 2 a 3d </w:t>
      </w:r>
      <w:r w:rsidR="00656B0F">
        <w:rPr>
          <w:color w:val="222222"/>
        </w:rPr>
        <w:t xml:space="preserve">čl. 5 </w:t>
      </w:r>
      <w:del w:id="261" w:author="Autor">
        <w:r w:rsidR="00656B0F" w:rsidDel="006F36C3">
          <w:rPr>
            <w:color w:val="222222"/>
          </w:rPr>
          <w:delText xml:space="preserve"> </w:delText>
        </w:r>
      </w:del>
      <w:r w:rsidR="00656B0F">
        <w:rPr>
          <w:color w:val="222222"/>
        </w:rPr>
        <w:t>a</w:t>
      </w:r>
      <w:ins w:id="262" w:author="Autor">
        <w:r w:rsidR="006F36C3">
          <w:rPr>
            <w:color w:val="222222"/>
          </w:rPr>
          <w:t xml:space="preserve"> </w:t>
        </w:r>
      </w:ins>
      <w:r w:rsidR="006D323A">
        <w:rPr>
          <w:color w:val="222222"/>
        </w:rPr>
        <w:t>ods.</w:t>
      </w:r>
      <w:ins w:id="263" w:author="Autor">
        <w:r w:rsidR="006F36C3">
          <w:rPr>
            <w:color w:val="222222"/>
          </w:rPr>
          <w:t xml:space="preserve"> </w:t>
        </w:r>
      </w:ins>
      <w:r w:rsidR="006D323A">
        <w:rPr>
          <w:color w:val="222222"/>
        </w:rPr>
        <w:t xml:space="preserve">4 </w:t>
      </w:r>
      <w:r w:rsidR="00656B0F">
        <w:rPr>
          <w:color w:val="222222"/>
        </w:rPr>
        <w:t xml:space="preserve">čl. 49 </w:t>
      </w:r>
      <w:r w:rsidR="00FB69DF">
        <w:rPr>
          <w:color w:val="222222"/>
        </w:rPr>
        <w:t xml:space="preserve">všeobecného </w:t>
      </w:r>
      <w:r w:rsidR="00831617">
        <w:rPr>
          <w:color w:val="222222"/>
        </w:rPr>
        <w:t>nariadenia</w:t>
      </w:r>
      <w:r w:rsidR="00FB69DF">
        <w:rPr>
          <w:color w:val="222222"/>
        </w:rPr>
        <w:t xml:space="preserve"> </w:t>
      </w:r>
      <w:r w:rsidR="00656B0F" w:rsidRPr="003D3314">
        <w:rPr>
          <w:color w:val="222222"/>
        </w:rPr>
        <w:t xml:space="preserve">v rámci </w:t>
      </w:r>
      <w:r w:rsidR="00656B0F">
        <w:rPr>
          <w:color w:val="222222"/>
        </w:rPr>
        <w:t xml:space="preserve">monitorovacích výborov alebo </w:t>
      </w:r>
      <w:del w:id="264" w:author="Autor">
        <w:r w:rsidR="00656B0F" w:rsidRPr="003D3314" w:rsidDel="00BA5DE3">
          <w:rPr>
            <w:color w:val="222222"/>
          </w:rPr>
          <w:delText xml:space="preserve"> </w:delText>
        </w:r>
      </w:del>
      <w:r w:rsidR="00656B0F" w:rsidRPr="003D3314">
        <w:rPr>
          <w:color w:val="222222"/>
        </w:rPr>
        <w:t>špecifických pracovných skupín, ktoré sa zriaďujú pri jednotlivých hodnoteniach sa odporúča začleniť aj expertov</w:t>
      </w:r>
      <w:r w:rsidR="00656B0F">
        <w:rPr>
          <w:color w:val="222222"/>
        </w:rPr>
        <w:t xml:space="preserve"> </w:t>
      </w:r>
      <w:r w:rsidR="000A2011">
        <w:rPr>
          <w:color w:val="222222"/>
        </w:rPr>
        <w:t xml:space="preserve">z </w:t>
      </w:r>
      <w:r w:rsidR="00656B0F">
        <w:rPr>
          <w:color w:val="222222"/>
        </w:rPr>
        <w:t>odbornej verejnosti.</w:t>
      </w:r>
      <w:r w:rsidR="004C4272">
        <w:rPr>
          <w:color w:val="222222"/>
        </w:rPr>
        <w:t xml:space="preserve"> Plán</w:t>
      </w:r>
      <w:r w:rsidR="00BF29F1">
        <w:rPr>
          <w:color w:val="222222"/>
        </w:rPr>
        <w:t xml:space="preserve"> hodnotení obsahuje aj </w:t>
      </w:r>
      <w:del w:id="265" w:author="Autor">
        <w:r w:rsidR="004C4272" w:rsidDel="00BA5DE3">
          <w:rPr>
            <w:color w:val="222222"/>
          </w:rPr>
          <w:delText xml:space="preserve"> </w:delText>
        </w:r>
      </w:del>
      <w:r w:rsidR="00BF29F1">
        <w:rPr>
          <w:color w:val="222222"/>
        </w:rPr>
        <w:t>spôsob začlenenia partnerov, expertov a pod.</w:t>
      </w:r>
      <w:r w:rsidR="00321271">
        <w:rPr>
          <w:color w:val="222222"/>
        </w:rPr>
        <w:t xml:space="preserve"> s jasnou </w:t>
      </w:r>
      <w:r w:rsidR="001F6367">
        <w:rPr>
          <w:color w:val="222222"/>
        </w:rPr>
        <w:t>špecif</w:t>
      </w:r>
      <w:r w:rsidR="00321271">
        <w:rPr>
          <w:color w:val="222222"/>
        </w:rPr>
        <w:t>ikáciou úloh v jednotlivých procesoch</w:t>
      </w:r>
      <w:r w:rsidR="00281D14">
        <w:rPr>
          <w:color w:val="222222"/>
        </w:rPr>
        <w:t xml:space="preserve"> ako sú konzultácie, preskúmanie a sumarizácie výsledkov hodnotení</w:t>
      </w:r>
      <w:r w:rsidR="00321271">
        <w:rPr>
          <w:color w:val="222222"/>
        </w:rPr>
        <w:t>.</w:t>
      </w:r>
    </w:p>
    <w:p w:rsidR="002941F3" w:rsidRDefault="007572D8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</w:pPr>
      <w:ins w:id="266" w:author="Autor">
        <w:r>
          <w:rPr>
            <w:color w:val="222222"/>
          </w:rPr>
          <w:t>i</w:t>
        </w:r>
      </w:ins>
      <w:del w:id="267" w:author="Autor">
        <w:r w:rsidR="003B4AFF" w:rsidDel="007572D8">
          <w:rPr>
            <w:color w:val="222222"/>
          </w:rPr>
          <w:delText>I</w:delText>
        </w:r>
      </w:del>
      <w:r w:rsidR="003B4AFF">
        <w:rPr>
          <w:color w:val="222222"/>
        </w:rPr>
        <w:t>ndikatívny č</w:t>
      </w:r>
      <w:r w:rsidR="002941F3">
        <w:rPr>
          <w:color w:val="222222"/>
        </w:rPr>
        <w:t>asový r</w:t>
      </w:r>
      <w:r w:rsidR="003B4AFF">
        <w:rPr>
          <w:color w:val="222222"/>
        </w:rPr>
        <w:t>ozvrh</w:t>
      </w:r>
      <w:r w:rsidR="002941F3">
        <w:rPr>
          <w:color w:val="222222"/>
        </w:rPr>
        <w:t xml:space="preserve"> hodnotení a poskytovaní informácií </w:t>
      </w:r>
      <w:del w:id="268" w:author="Autor">
        <w:r w:rsidR="002941F3" w:rsidDel="00D71368">
          <w:rPr>
            <w:color w:val="222222"/>
          </w:rPr>
          <w:delText xml:space="preserve"> </w:delText>
        </w:r>
      </w:del>
      <w:r w:rsidR="002941F3">
        <w:rPr>
          <w:color w:val="222222"/>
        </w:rPr>
        <w:t xml:space="preserve">- </w:t>
      </w:r>
      <w:del w:id="269" w:author="Autor">
        <w:r w:rsidR="00656B0F" w:rsidDel="00D71368">
          <w:rPr>
            <w:color w:val="222222"/>
          </w:rPr>
          <w:delText xml:space="preserve">  </w:delText>
        </w:r>
      </w:del>
      <w:r w:rsidR="000A2011">
        <w:rPr>
          <w:color w:val="222222"/>
        </w:rPr>
        <w:t>zohľadnenie časového rámca</w:t>
      </w:r>
      <w:r w:rsidR="00656B0F">
        <w:rPr>
          <w:color w:val="222222"/>
        </w:rPr>
        <w:t xml:space="preserve">, v ktorom budú navrhnuté hodnotenia zapadať </w:t>
      </w:r>
      <w:del w:id="270" w:author="Autor">
        <w:r w:rsidR="00656B0F" w:rsidDel="00BA5DE3">
          <w:rPr>
            <w:color w:val="222222"/>
          </w:rPr>
          <w:delText xml:space="preserve"> </w:delText>
        </w:r>
      </w:del>
      <w:r w:rsidR="00656B0F">
        <w:rPr>
          <w:color w:val="222222"/>
        </w:rPr>
        <w:t xml:space="preserve">do implementácie OP, t.j. </w:t>
      </w:r>
      <w:r w:rsidR="002941F3" w:rsidRPr="004A2C1D">
        <w:rPr>
          <w:color w:val="222222"/>
        </w:rPr>
        <w:t>v zmysle predkladania informáci</w:t>
      </w:r>
      <w:r w:rsidR="000A2011">
        <w:rPr>
          <w:color w:val="222222"/>
        </w:rPr>
        <w:t>í</w:t>
      </w:r>
      <w:r w:rsidR="002941F3" w:rsidRPr="004A2C1D">
        <w:rPr>
          <w:color w:val="222222"/>
        </w:rPr>
        <w:t xml:space="preserve"> o hodnotení do rôznych správ za OP </w:t>
      </w:r>
      <w:r w:rsidR="002941F3">
        <w:rPr>
          <w:color w:val="222222"/>
        </w:rPr>
        <w:t>(správa o</w:t>
      </w:r>
      <w:r w:rsidR="0096570D">
        <w:rPr>
          <w:color w:val="222222"/>
        </w:rPr>
        <w:t> vykonávaní OP</w:t>
      </w:r>
      <w:r w:rsidR="002941F3" w:rsidRPr="004A2C1D">
        <w:rPr>
          <w:color w:val="222222"/>
        </w:rPr>
        <w:t xml:space="preserve">, správa o pokroku, správa </w:t>
      </w:r>
      <w:r w:rsidR="002941F3" w:rsidRPr="004A2C1D">
        <w:t xml:space="preserve">o hlavných záveroch hodnotení za </w:t>
      </w:r>
      <w:r w:rsidR="00C90838">
        <w:t>celé programové obdobie, a pod).</w:t>
      </w:r>
      <w:r w:rsidR="00053F35">
        <w:t xml:space="preserve"> Zároveň je potrebné zohľadniť časový </w:t>
      </w:r>
      <w:r w:rsidR="00691BAD">
        <w:t xml:space="preserve">harmonogram </w:t>
      </w:r>
      <w:r w:rsidR="00053F35">
        <w:t>hodnotení dopadov.</w:t>
      </w:r>
    </w:p>
    <w:p w:rsidR="002941F3" w:rsidRPr="00841626" w:rsidRDefault="007572D8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Style w:val="hps"/>
          <w:color w:val="222222"/>
        </w:rPr>
      </w:pPr>
      <w:ins w:id="271" w:author="Autor">
        <w:r>
          <w:rPr>
            <w:color w:val="222222"/>
          </w:rPr>
          <w:t>i</w:t>
        </w:r>
      </w:ins>
      <w:del w:id="272" w:author="Autor">
        <w:r w:rsidR="002941F3" w:rsidRPr="00841626" w:rsidDel="007572D8">
          <w:rPr>
            <w:color w:val="222222"/>
          </w:rPr>
          <w:delText>I</w:delText>
        </w:r>
      </w:del>
      <w:r w:rsidR="002941F3" w:rsidRPr="00841626">
        <w:rPr>
          <w:color w:val="222222"/>
        </w:rPr>
        <w:t xml:space="preserve">ndikatívny </w:t>
      </w:r>
      <w:r w:rsidR="003B4AFF" w:rsidRPr="00841626">
        <w:rPr>
          <w:color w:val="222222"/>
        </w:rPr>
        <w:t xml:space="preserve">finančný </w:t>
      </w:r>
      <w:r w:rsidR="002941F3" w:rsidRPr="00841626">
        <w:rPr>
          <w:color w:val="222222"/>
        </w:rPr>
        <w:t>rozpočet – v súlade s</w:t>
      </w:r>
      <w:r w:rsidR="006D323A">
        <w:rPr>
          <w:color w:val="222222"/>
        </w:rPr>
        <w:t xml:space="preserve"> ods. 2 </w:t>
      </w:r>
      <w:r w:rsidR="002941F3" w:rsidRPr="00841626">
        <w:rPr>
          <w:color w:val="222222"/>
        </w:rPr>
        <w:t xml:space="preserve">čl. 54 </w:t>
      </w:r>
      <w:del w:id="273" w:author="Autor">
        <w:r w:rsidR="002941F3" w:rsidRPr="00841626" w:rsidDel="00F555BF">
          <w:rPr>
            <w:color w:val="222222"/>
          </w:rPr>
          <w:delText xml:space="preserve"> </w:delText>
        </w:r>
      </w:del>
      <w:r w:rsidR="002941F3" w:rsidRPr="00841626">
        <w:rPr>
          <w:color w:val="222222"/>
        </w:rPr>
        <w:t xml:space="preserve">všeobecného nariadenia poskytne členský štát </w:t>
      </w:r>
      <w:del w:id="274" w:author="Autor">
        <w:r w:rsidR="002941F3" w:rsidRPr="00841626" w:rsidDel="00D71368">
          <w:rPr>
            <w:color w:val="222222"/>
          </w:rPr>
          <w:delText xml:space="preserve"> </w:delText>
        </w:r>
      </w:del>
      <w:r w:rsidR="002941F3" w:rsidRPr="00841626">
        <w:rPr>
          <w:color w:val="222222"/>
        </w:rPr>
        <w:t>potrebné prostriedky na vypracovanie hodnotení. Pri nastavovaní rozpočtu je potrebné brať do úvahy formu hodnotenia, metódy hod</w:t>
      </w:r>
      <w:r w:rsidR="00C90838" w:rsidRPr="00841626">
        <w:rPr>
          <w:color w:val="222222"/>
        </w:rPr>
        <w:t>notenia, zber potrebných údajov</w:t>
      </w:r>
      <w:r w:rsidR="00841626" w:rsidRPr="00841626">
        <w:rPr>
          <w:color w:val="222222"/>
        </w:rPr>
        <w:t>, náklady na potrebné technické vybavenie, náklady na vzdelávanie</w:t>
      </w:r>
      <w:del w:id="275" w:author="Autor">
        <w:r w:rsidR="00841626" w:rsidRPr="00841626" w:rsidDel="00D74E29">
          <w:rPr>
            <w:color w:val="222222"/>
          </w:rPr>
          <w:delText>,</w:delText>
        </w:r>
      </w:del>
      <w:r w:rsidR="00841626" w:rsidRPr="00841626">
        <w:rPr>
          <w:color w:val="222222"/>
        </w:rPr>
        <w:t xml:space="preserve"> </w:t>
      </w:r>
      <w:del w:id="276" w:author="Autor">
        <w:r w:rsidR="00C90838" w:rsidRPr="00841626" w:rsidDel="00D71368">
          <w:rPr>
            <w:color w:val="222222"/>
          </w:rPr>
          <w:delText xml:space="preserve"> </w:delText>
        </w:r>
      </w:del>
      <w:r w:rsidR="00C90838" w:rsidRPr="00841626">
        <w:rPr>
          <w:color w:val="222222"/>
        </w:rPr>
        <w:t>a</w:t>
      </w:r>
      <w:r w:rsidR="00841626">
        <w:rPr>
          <w:color w:val="222222"/>
        </w:rPr>
        <w:t xml:space="preserve"> </w:t>
      </w:r>
      <w:r w:rsidR="00C90838" w:rsidRPr="00841626">
        <w:rPr>
          <w:color w:val="222222"/>
        </w:rPr>
        <w:t>pod.</w:t>
      </w:r>
      <w:r w:rsidR="00A60CF4">
        <w:rPr>
          <w:color w:val="222222"/>
        </w:rPr>
        <w:t xml:space="preserve"> </w:t>
      </w:r>
      <w:r w:rsidR="00656B0F" w:rsidRPr="00841626">
        <w:rPr>
          <w:rStyle w:val="hps"/>
          <w:color w:val="222222"/>
        </w:rPr>
        <w:t xml:space="preserve">Špecifikácia </w:t>
      </w:r>
      <w:r w:rsidR="002941F3" w:rsidRPr="00841626">
        <w:rPr>
          <w:rStyle w:val="hps"/>
          <w:color w:val="222222"/>
        </w:rPr>
        <w:t>výberu formy hodnotenia – interná  alebo externá</w:t>
      </w:r>
      <w:r w:rsidR="00C90838" w:rsidRPr="00841626">
        <w:rPr>
          <w:rStyle w:val="hps"/>
          <w:color w:val="222222"/>
        </w:rPr>
        <w:t xml:space="preserve">, resp. </w:t>
      </w:r>
      <w:del w:id="277" w:author="Autor">
        <w:r w:rsidR="00C90838" w:rsidRPr="00841626" w:rsidDel="00D71368">
          <w:rPr>
            <w:rStyle w:val="hps"/>
            <w:color w:val="222222"/>
          </w:rPr>
          <w:delText xml:space="preserve">zmiešaná </w:delText>
        </w:r>
      </w:del>
      <w:ins w:id="278" w:author="Autor">
        <w:r w:rsidR="00D71368">
          <w:rPr>
            <w:rStyle w:val="hps"/>
            <w:color w:val="222222"/>
          </w:rPr>
          <w:t>kombinovaná</w:t>
        </w:r>
        <w:r w:rsidR="00D71368" w:rsidRPr="00841626">
          <w:rPr>
            <w:rStyle w:val="hps"/>
            <w:color w:val="222222"/>
          </w:rPr>
          <w:t xml:space="preserve"> </w:t>
        </w:r>
      </w:ins>
      <w:r w:rsidR="00C90838" w:rsidRPr="00841626">
        <w:rPr>
          <w:rStyle w:val="hps"/>
          <w:color w:val="222222"/>
        </w:rPr>
        <w:t>forma</w:t>
      </w:r>
      <w:r w:rsidR="00656B0F" w:rsidRPr="00841626">
        <w:rPr>
          <w:rStyle w:val="hps"/>
          <w:color w:val="222222"/>
        </w:rPr>
        <w:t xml:space="preserve"> v súlade s</w:t>
      </w:r>
      <w:ins w:id="279" w:author="Autor">
        <w:r w:rsidR="000942E6">
          <w:rPr>
            <w:rStyle w:val="hps"/>
            <w:color w:val="222222"/>
          </w:rPr>
          <w:t xml:space="preserve"> </w:t>
        </w:r>
      </w:ins>
      <w:r w:rsidR="006D323A">
        <w:rPr>
          <w:rStyle w:val="hps"/>
          <w:color w:val="222222"/>
        </w:rPr>
        <w:t xml:space="preserve">ods. 3 </w:t>
      </w:r>
      <w:r w:rsidR="00656B0F" w:rsidRPr="00841626">
        <w:rPr>
          <w:rStyle w:val="hps"/>
          <w:color w:val="222222"/>
        </w:rPr>
        <w:t> čl. 54</w:t>
      </w:r>
      <w:r w:rsidR="006D323A">
        <w:rPr>
          <w:rStyle w:val="hps"/>
          <w:color w:val="222222"/>
        </w:rPr>
        <w:t xml:space="preserve"> </w:t>
      </w:r>
      <w:r w:rsidR="00656B0F" w:rsidRPr="00841626">
        <w:rPr>
          <w:rStyle w:val="hps"/>
          <w:color w:val="222222"/>
        </w:rPr>
        <w:t xml:space="preserve"> všeobecného nariadenia</w:t>
      </w:r>
      <w:r w:rsidR="00EA68F9" w:rsidRPr="00841626">
        <w:rPr>
          <w:rStyle w:val="hps"/>
          <w:color w:val="222222"/>
        </w:rPr>
        <w:t>.</w:t>
      </w:r>
      <w:r w:rsidR="00841626">
        <w:rPr>
          <w:rStyle w:val="Odkaznapoznmkupodiarou"/>
          <w:color w:val="222222"/>
        </w:rPr>
        <w:footnoteReference w:id="15"/>
      </w:r>
      <w:r w:rsidR="002941F3" w:rsidRPr="00841626">
        <w:rPr>
          <w:rStyle w:val="hps"/>
          <w:color w:val="222222"/>
        </w:rPr>
        <w:t xml:space="preserve"> </w:t>
      </w:r>
    </w:p>
    <w:p w:rsidR="002941F3" w:rsidRDefault="007572D8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ins w:id="280" w:author="Autor">
        <w:r>
          <w:rPr>
            <w:color w:val="222222"/>
          </w:rPr>
          <w:t>b</w:t>
        </w:r>
      </w:ins>
      <w:del w:id="281" w:author="Autor">
        <w:r w:rsidR="002941F3" w:rsidDel="007572D8">
          <w:rPr>
            <w:color w:val="222222"/>
          </w:rPr>
          <w:delText>B</w:delText>
        </w:r>
      </w:del>
      <w:r w:rsidR="002941F3" w:rsidRPr="003D3314">
        <w:rPr>
          <w:color w:val="222222"/>
        </w:rPr>
        <w:t>udovanie administratívnych kapacít – zabezpečenie a posilnenie počtu manažérov    hodnotenia (interní/externí experti), vzdelávanie manažérov hodnotenia – semináre,  samoštúdium, pravidelné odborné vzdelávanie, jazykové vzdelávanie, zabezpečenie vylúčenia konfliktu záujmov a</w:t>
      </w:r>
      <w:r w:rsidR="002941F3">
        <w:rPr>
          <w:color w:val="222222"/>
        </w:rPr>
        <w:t> </w:t>
      </w:r>
      <w:r w:rsidR="002941F3" w:rsidRPr="003D3314">
        <w:rPr>
          <w:color w:val="222222"/>
        </w:rPr>
        <w:t>pod</w:t>
      </w:r>
      <w:r w:rsidR="002941F3">
        <w:rPr>
          <w:color w:val="222222"/>
        </w:rPr>
        <w:t>.</w:t>
      </w:r>
    </w:p>
    <w:p w:rsidR="00526AFD" w:rsidRDefault="007572D8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ins w:id="282" w:author="Autor">
        <w:r>
          <w:rPr>
            <w:color w:val="222222"/>
          </w:rPr>
          <w:t>z</w:t>
        </w:r>
      </w:ins>
      <w:del w:id="283" w:author="Autor">
        <w:r w:rsidR="004619B1" w:rsidDel="007572D8">
          <w:rPr>
            <w:color w:val="222222"/>
          </w:rPr>
          <w:delText>Z</w:delText>
        </w:r>
      </w:del>
      <w:r w:rsidR="00526AFD" w:rsidRPr="004529FF">
        <w:rPr>
          <w:color w:val="222222"/>
        </w:rPr>
        <w:t>verejnenie a využitie hodnotení</w:t>
      </w:r>
      <w:r w:rsidR="002941F3">
        <w:rPr>
          <w:color w:val="222222"/>
        </w:rPr>
        <w:t xml:space="preserve"> </w:t>
      </w:r>
      <w:r w:rsidR="00526AFD" w:rsidRPr="004529FF">
        <w:rPr>
          <w:color w:val="222222"/>
        </w:rPr>
        <w:t>–</w:t>
      </w:r>
      <w:r w:rsidR="00526AFD">
        <w:rPr>
          <w:color w:val="222222"/>
        </w:rPr>
        <w:t xml:space="preserve"> spôsob zverejňovania </w:t>
      </w:r>
      <w:del w:id="284" w:author="Autor">
        <w:r w:rsidR="00526AFD" w:rsidDel="006F36C3">
          <w:rPr>
            <w:color w:val="222222"/>
          </w:rPr>
          <w:delText xml:space="preserve"> </w:delText>
        </w:r>
      </w:del>
      <w:r w:rsidR="00526AFD">
        <w:rPr>
          <w:color w:val="222222"/>
        </w:rPr>
        <w:t xml:space="preserve">hodnotení, </w:t>
      </w:r>
      <w:r w:rsidR="00526AFD" w:rsidRPr="004529FF">
        <w:rPr>
          <w:color w:val="222222"/>
        </w:rPr>
        <w:t xml:space="preserve">(zadávanie hodnotení do SFC spolu so zadávacími podmienkami, rozpočtom, metodológiou, </w:t>
      </w:r>
      <w:r w:rsidR="00526AFD">
        <w:rPr>
          <w:color w:val="222222"/>
        </w:rPr>
        <w:t>predkladanie EK), zverejnenie na webovom sí</w:t>
      </w:r>
      <w:r w:rsidR="00526AFD" w:rsidRPr="004529FF">
        <w:rPr>
          <w:color w:val="222222"/>
        </w:rPr>
        <w:t>dle, informácie o tom, ako sa budú monitorovať odporúčania z hodnotení, a pod.)</w:t>
      </w:r>
      <w:r w:rsidR="00782D33">
        <w:rPr>
          <w:color w:val="222222"/>
        </w:rPr>
        <w:t xml:space="preserve"> v súlade s</w:t>
      </w:r>
      <w:ins w:id="285" w:author="Autor">
        <w:r w:rsidR="00D71368">
          <w:rPr>
            <w:color w:val="222222"/>
          </w:rPr>
          <w:t xml:space="preserve"> </w:t>
        </w:r>
      </w:ins>
      <w:r w:rsidR="006D323A">
        <w:rPr>
          <w:color w:val="222222"/>
        </w:rPr>
        <w:t xml:space="preserve">ods. 4 </w:t>
      </w:r>
      <w:r w:rsidR="00782D33">
        <w:rPr>
          <w:color w:val="222222"/>
        </w:rPr>
        <w:t> čl. 54 všeobecného nariadenia.</w:t>
      </w:r>
    </w:p>
    <w:p w:rsidR="00526AFD" w:rsidRDefault="007572D8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ins w:id="286" w:author="Autor">
        <w:r>
          <w:rPr>
            <w:color w:val="222222"/>
          </w:rPr>
          <w:t>s</w:t>
        </w:r>
      </w:ins>
      <w:del w:id="287" w:author="Autor">
        <w:r w:rsidR="004619B1" w:rsidDel="007572D8">
          <w:rPr>
            <w:color w:val="222222"/>
          </w:rPr>
          <w:delText>S</w:delText>
        </w:r>
      </w:del>
      <w:r w:rsidR="00C90838">
        <w:rPr>
          <w:color w:val="222222"/>
        </w:rPr>
        <w:t>tratégiu</w:t>
      </w:r>
      <w:r w:rsidR="00526AFD" w:rsidRPr="00D30C77">
        <w:rPr>
          <w:color w:val="222222"/>
        </w:rPr>
        <w:t xml:space="preserve"> riadenia kvality hodnotiaceho procesu –</w:t>
      </w:r>
      <w:r w:rsidR="000A2011">
        <w:rPr>
          <w:color w:val="222222"/>
        </w:rPr>
        <w:t xml:space="preserve"> </w:t>
      </w:r>
      <w:del w:id="288" w:author="Autor">
        <w:r w:rsidR="000A2011" w:rsidDel="00D71368">
          <w:rPr>
            <w:color w:val="222222"/>
          </w:rPr>
          <w:delText xml:space="preserve"> </w:delText>
        </w:r>
      </w:del>
      <w:r w:rsidR="000A2011">
        <w:rPr>
          <w:color w:val="222222"/>
        </w:rPr>
        <w:t xml:space="preserve">RO uvedie nevyhnutnosť dodržiavania </w:t>
      </w:r>
      <w:r w:rsidR="00526AFD" w:rsidRPr="00D30C77">
        <w:rPr>
          <w:color w:val="222222"/>
        </w:rPr>
        <w:t>kvalit</w:t>
      </w:r>
      <w:r w:rsidR="000A2011">
        <w:rPr>
          <w:color w:val="222222"/>
        </w:rPr>
        <w:t>y</w:t>
      </w:r>
      <w:r w:rsidR="00526AFD" w:rsidRPr="00D30C77">
        <w:rPr>
          <w:color w:val="222222"/>
        </w:rPr>
        <w:t xml:space="preserve"> procesu hodno</w:t>
      </w:r>
      <w:r w:rsidR="00526AFD">
        <w:rPr>
          <w:color w:val="222222"/>
        </w:rPr>
        <w:t>tenia a hodnotiacich správ</w:t>
      </w:r>
      <w:r w:rsidR="000A2011">
        <w:rPr>
          <w:color w:val="222222"/>
        </w:rPr>
        <w:t xml:space="preserve">, ktoré </w:t>
      </w:r>
      <w:del w:id="289" w:author="Autor">
        <w:r w:rsidR="00526AFD" w:rsidDel="00D71368">
          <w:rPr>
            <w:color w:val="222222"/>
          </w:rPr>
          <w:delText xml:space="preserve"> </w:delText>
        </w:r>
      </w:del>
      <w:r w:rsidR="00526AFD">
        <w:rPr>
          <w:color w:val="222222"/>
        </w:rPr>
        <w:t>sú neoddeliteľnou súčasťou hodnotení.</w:t>
      </w:r>
      <w:r w:rsidR="000A2011">
        <w:rPr>
          <w:rStyle w:val="Odkaznapoznmkupodiarou"/>
          <w:color w:val="222222"/>
        </w:rPr>
        <w:footnoteReference w:id="16"/>
      </w:r>
      <w:r w:rsidR="00526AFD">
        <w:rPr>
          <w:color w:val="222222"/>
        </w:rPr>
        <w:t xml:space="preserve"> </w:t>
      </w:r>
    </w:p>
    <w:p w:rsidR="00534AA5" w:rsidRDefault="006F77AE" w:rsidP="006F77AE">
      <w:pPr>
        <w:pStyle w:val="MPCKO3"/>
        <w:ind w:left="142" w:hanging="142"/>
        <w:rPr>
          <w:rFonts w:eastAsiaTheme="minorHAnsi"/>
        </w:rPr>
      </w:pPr>
      <w:bookmarkStart w:id="290" w:name="_Toc489347865"/>
      <w:r>
        <w:rPr>
          <w:rFonts w:eastAsiaTheme="minorHAnsi"/>
        </w:rPr>
        <w:t xml:space="preserve">3.2.3  </w:t>
      </w:r>
      <w:r w:rsidR="00850835">
        <w:rPr>
          <w:rFonts w:eastAsiaTheme="minorHAnsi"/>
        </w:rPr>
        <w:t>Z</w:t>
      </w:r>
      <w:r w:rsidR="00526AFD" w:rsidRPr="00384DAD">
        <w:rPr>
          <w:rFonts w:eastAsiaTheme="minorHAnsi"/>
        </w:rPr>
        <w:t xml:space="preserve">oznam </w:t>
      </w:r>
      <w:r w:rsidR="00850835">
        <w:rPr>
          <w:rFonts w:eastAsiaTheme="minorHAnsi"/>
        </w:rPr>
        <w:t xml:space="preserve">plánovaných </w:t>
      </w:r>
      <w:r w:rsidR="00526AFD" w:rsidRPr="00384DAD">
        <w:rPr>
          <w:rFonts w:eastAsiaTheme="minorHAnsi"/>
        </w:rPr>
        <w:t>hodnotení</w:t>
      </w:r>
      <w:r w:rsidR="00BF29F1">
        <w:rPr>
          <w:rStyle w:val="Odkaznapoznmkupodiarou"/>
          <w:rFonts w:eastAsiaTheme="minorHAnsi"/>
        </w:rPr>
        <w:footnoteReference w:id="17"/>
      </w:r>
      <w:bookmarkEnd w:id="290"/>
    </w:p>
    <w:p w:rsidR="00322D47" w:rsidRPr="009C6EC0" w:rsidRDefault="00850835" w:rsidP="00322D4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bookmarkStart w:id="291" w:name="_Toc419526364"/>
      <w:r>
        <w:rPr>
          <w:color w:val="222222"/>
        </w:rPr>
        <w:t>Z</w:t>
      </w:r>
      <w:r w:rsidR="00322D47" w:rsidRPr="00F86E0E">
        <w:rPr>
          <w:color w:val="222222"/>
        </w:rPr>
        <w:t xml:space="preserve">oznam </w:t>
      </w:r>
      <w:r>
        <w:rPr>
          <w:color w:val="222222"/>
        </w:rPr>
        <w:t xml:space="preserve">plánovaných </w:t>
      </w:r>
      <w:r w:rsidR="00322D47" w:rsidRPr="00F86E0E">
        <w:rPr>
          <w:color w:val="222222"/>
        </w:rPr>
        <w:t>hodnotení (ďalej len „zoznam hodnotení“) obsahuje prehľad hodnotení v štruktúre:</w:t>
      </w:r>
      <w:r w:rsidR="00322D47" w:rsidRPr="009C6EC0">
        <w:rPr>
          <w:color w:val="222222"/>
        </w:rPr>
        <w:t xml:space="preserve"> názov hodnotenia, </w:t>
      </w:r>
      <w:del w:id="292" w:author="Autor">
        <w:r w:rsidR="00322D47" w:rsidRPr="009C6EC0" w:rsidDel="00D71368">
          <w:rPr>
            <w:color w:val="222222"/>
          </w:rPr>
          <w:delText xml:space="preserve"> </w:delText>
        </w:r>
      </w:del>
      <w:r w:rsidR="00322D47" w:rsidRPr="009C6EC0">
        <w:rPr>
          <w:color w:val="222222"/>
        </w:rPr>
        <w:t xml:space="preserve">predmet a zdôvodnenie potreby hodnotenia, požadované údaje, zdroj údajov, </w:t>
      </w:r>
      <w:r w:rsidR="00322D47" w:rsidRPr="00F86E0E">
        <w:rPr>
          <w:color w:val="222222"/>
        </w:rPr>
        <w:t>základné hodnotiace otázky</w:t>
      </w:r>
      <w:r w:rsidR="00322D47">
        <w:rPr>
          <w:color w:val="222222"/>
        </w:rPr>
        <w:t>, návrh metód</w:t>
      </w:r>
      <w:r w:rsidR="00322D47" w:rsidRPr="00F86E0E">
        <w:rPr>
          <w:vertAlign w:val="superscript"/>
        </w:rPr>
        <w:footnoteReference w:id="18"/>
      </w:r>
      <w:r w:rsidR="00725AC3">
        <w:rPr>
          <w:color w:val="222222"/>
        </w:rPr>
        <w:t>,</w:t>
      </w:r>
      <w:ins w:id="293" w:author="Autor">
        <w:r w:rsidR="00804C9E">
          <w:rPr>
            <w:color w:val="222222"/>
          </w:rPr>
          <w:t xml:space="preserve"> </w:t>
        </w:r>
      </w:ins>
      <w:r w:rsidR="00322D47" w:rsidRPr="009C6EC0">
        <w:rPr>
          <w:color w:val="222222"/>
        </w:rPr>
        <w:t>časový harmonogram, rozpočet, forma (interná/externá/</w:t>
      </w:r>
      <w:ins w:id="294" w:author="Autor">
        <w:r w:rsidR="00804C9E">
          <w:rPr>
            <w:color w:val="222222"/>
          </w:rPr>
          <w:t>kombinovaná</w:t>
        </w:r>
      </w:ins>
      <w:del w:id="295" w:author="Autor">
        <w:r w:rsidR="00322D47" w:rsidRPr="009C6EC0" w:rsidDel="00804C9E">
          <w:rPr>
            <w:color w:val="222222"/>
          </w:rPr>
          <w:delText>zmiešaná</w:delText>
        </w:r>
      </w:del>
      <w:r w:rsidR="00322D47" w:rsidRPr="009C6EC0">
        <w:rPr>
          <w:color w:val="222222"/>
        </w:rPr>
        <w:t>)</w:t>
      </w:r>
      <w:ins w:id="296" w:author="Autor">
        <w:r w:rsidR="00804C9E">
          <w:rPr>
            <w:color w:val="222222"/>
          </w:rPr>
          <w:t>.</w:t>
        </w:r>
      </w:ins>
      <w:del w:id="297" w:author="Autor">
        <w:r w:rsidR="00322D47" w:rsidRPr="009C6EC0" w:rsidDel="00804C9E">
          <w:rPr>
            <w:color w:val="222222"/>
          </w:rPr>
          <w:delText>,</w:delText>
        </w:r>
      </w:del>
      <w:r w:rsidR="00322D47" w:rsidRPr="009C6EC0">
        <w:rPr>
          <w:color w:val="222222"/>
        </w:rPr>
        <w:t xml:space="preserve">  </w:t>
      </w:r>
    </w:p>
    <w:bookmarkEnd w:id="291"/>
    <w:p w:rsidR="00526AFD" w:rsidRPr="003D3314" w:rsidRDefault="00B81532" w:rsidP="00534AA5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>Z</w:t>
      </w:r>
      <w:r w:rsidR="00526AFD" w:rsidRPr="003D3314">
        <w:rPr>
          <w:color w:val="222222"/>
        </w:rPr>
        <w:t xml:space="preserve">oznam hodnotení obsahuje povinné </w:t>
      </w:r>
      <w:del w:id="298" w:author="Autor">
        <w:r w:rsidR="00526AFD" w:rsidRPr="003D3314" w:rsidDel="00D71368">
          <w:rPr>
            <w:color w:val="222222"/>
          </w:rPr>
          <w:delText xml:space="preserve"> </w:delText>
        </w:r>
      </w:del>
      <w:r w:rsidR="00526AFD" w:rsidRPr="003D3314">
        <w:rPr>
          <w:color w:val="222222"/>
        </w:rPr>
        <w:t>hodnotenia:</w:t>
      </w:r>
    </w:p>
    <w:p w:rsidR="00526AFD" w:rsidRDefault="008C3E82" w:rsidP="00534AA5">
      <w:pPr>
        <w:pStyle w:val="Odsekzoznamu"/>
        <w:numPr>
          <w:ilvl w:val="2"/>
          <w:numId w:val="26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lastRenderedPageBreak/>
        <w:t xml:space="preserve">hodnotenie </w:t>
      </w:r>
      <w:r w:rsidR="00F52C4E">
        <w:rPr>
          <w:color w:val="222222"/>
        </w:rPr>
        <w:t xml:space="preserve">plnenia stanovených cieľov a </w:t>
      </w:r>
      <w:r w:rsidR="00325915">
        <w:rPr>
          <w:color w:val="222222"/>
        </w:rPr>
        <w:t xml:space="preserve">dopadov </w:t>
      </w:r>
      <w:r w:rsidR="00F52C4E">
        <w:rPr>
          <w:color w:val="222222"/>
        </w:rPr>
        <w:t xml:space="preserve">pri </w:t>
      </w:r>
      <w:r w:rsidR="00325915">
        <w:rPr>
          <w:color w:val="222222"/>
        </w:rPr>
        <w:t xml:space="preserve">každej prioritnej osi </w:t>
      </w:r>
      <w:r>
        <w:rPr>
          <w:color w:val="222222"/>
        </w:rPr>
        <w:t xml:space="preserve">OP </w:t>
      </w:r>
      <w:r w:rsidR="00F52C4E">
        <w:rPr>
          <w:color w:val="222222"/>
        </w:rPr>
        <w:t xml:space="preserve"> minimálne raz za programové obdobie</w:t>
      </w:r>
      <w:ins w:id="299" w:author="Autor">
        <w:r w:rsidR="00242349">
          <w:rPr>
            <w:color w:val="222222"/>
          </w:rPr>
          <w:t xml:space="preserve"> 2014 - 2020</w:t>
        </w:r>
      </w:ins>
      <w:r w:rsidR="00F52C4E">
        <w:rPr>
          <w:color w:val="222222"/>
        </w:rPr>
        <w:t xml:space="preserve"> </w:t>
      </w:r>
      <w:r w:rsidR="00526AFD">
        <w:rPr>
          <w:color w:val="222222"/>
        </w:rPr>
        <w:t xml:space="preserve">vo väzbe na </w:t>
      </w:r>
      <w:r w:rsidR="006D323A">
        <w:rPr>
          <w:color w:val="222222"/>
        </w:rPr>
        <w:t xml:space="preserve">ods. 3 </w:t>
      </w:r>
      <w:r w:rsidR="00526AFD">
        <w:rPr>
          <w:color w:val="222222"/>
        </w:rPr>
        <w:t>čl. 56 všeobecného nariadenia</w:t>
      </w:r>
      <w:r w:rsidR="003D3314">
        <w:rPr>
          <w:color w:val="222222"/>
        </w:rPr>
        <w:t>,</w:t>
      </w:r>
    </w:p>
    <w:p w:rsidR="00721B2A" w:rsidRPr="00721B2A" w:rsidRDefault="00526AFD" w:rsidP="00721B2A">
      <w:pPr>
        <w:pStyle w:val="Odsekzoznamu"/>
        <w:numPr>
          <w:ilvl w:val="2"/>
          <w:numId w:val="26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721B2A">
        <w:rPr>
          <w:color w:val="222222"/>
        </w:rPr>
        <w:t xml:space="preserve">hodnotenia </w:t>
      </w:r>
      <w:del w:id="300" w:author="Autor">
        <w:r w:rsidR="00721B2A" w:rsidRPr="00721B2A" w:rsidDel="00D71368">
          <w:delText xml:space="preserve"> </w:delText>
        </w:r>
      </w:del>
      <w:r w:rsidR="008C3E82">
        <w:t xml:space="preserve">na posúdenie </w:t>
      </w:r>
      <w:r w:rsidR="00721B2A" w:rsidRPr="00721B2A">
        <w:t xml:space="preserve">účinnosti, </w:t>
      </w:r>
      <w:r w:rsidR="00321271">
        <w:t xml:space="preserve">vecnej </w:t>
      </w:r>
      <w:del w:id="301" w:author="Autor">
        <w:r w:rsidR="00EC4463" w:rsidDel="00D71368">
          <w:delText xml:space="preserve"> </w:delText>
        </w:r>
      </w:del>
      <w:r w:rsidR="00EC4463">
        <w:t>a fi</w:t>
      </w:r>
      <w:r w:rsidR="00520C79">
        <w:t xml:space="preserve">nančnej </w:t>
      </w:r>
      <w:r w:rsidR="00721B2A" w:rsidRPr="00721B2A">
        <w:t xml:space="preserve">efektívnosti a dopadu </w:t>
      </w:r>
      <w:r w:rsidR="00721B2A">
        <w:t xml:space="preserve"> každého OP</w:t>
      </w:r>
      <w:r w:rsidR="00721B2A" w:rsidRPr="00721B2A">
        <w:t xml:space="preserve"> </w:t>
      </w:r>
      <w:r w:rsidR="008C3E82">
        <w:t xml:space="preserve">v súvislosti s cieľmi stratégie EÚ 2020 na zabezpečenie inteligentného, udržateľného a inkluzívneho rastu </w:t>
      </w:r>
      <w:r w:rsidRPr="00721B2A">
        <w:rPr>
          <w:color w:val="222222"/>
        </w:rPr>
        <w:t xml:space="preserve">vo väzbe </w:t>
      </w:r>
      <w:r w:rsidR="008C3E82">
        <w:rPr>
          <w:color w:val="222222"/>
        </w:rPr>
        <w:t xml:space="preserve">na </w:t>
      </w:r>
      <w:r w:rsidRPr="00721B2A">
        <w:rPr>
          <w:color w:val="222222"/>
        </w:rPr>
        <w:t>čl. 54 a 56 všeobecného nariadenia</w:t>
      </w:r>
      <w:r w:rsidR="008D5497">
        <w:rPr>
          <w:color w:val="222222"/>
        </w:rPr>
        <w:t>,</w:t>
      </w:r>
    </w:p>
    <w:p w:rsidR="00526AFD" w:rsidRPr="00721B2A" w:rsidRDefault="00526AFD" w:rsidP="00721B2A">
      <w:pPr>
        <w:pStyle w:val="Odsekzoznamu"/>
        <w:numPr>
          <w:ilvl w:val="2"/>
          <w:numId w:val="26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721B2A">
        <w:rPr>
          <w:color w:val="222222"/>
        </w:rPr>
        <w:t>hodnotenia vo väzbe na zamestnanosť mladých</w:t>
      </w:r>
      <w:r w:rsidR="003D3314" w:rsidRPr="00721B2A">
        <w:rPr>
          <w:color w:val="222222"/>
        </w:rPr>
        <w:t>,</w:t>
      </w:r>
      <w:r w:rsidR="00534AA5" w:rsidRPr="00721B2A">
        <w:rPr>
          <w:color w:val="222222"/>
        </w:rPr>
        <w:t xml:space="preserve"> ak je to relevantné</w:t>
      </w:r>
      <w:r w:rsidR="006F6F54" w:rsidRPr="00721B2A">
        <w:rPr>
          <w:color w:val="222222"/>
        </w:rPr>
        <w:t xml:space="preserve"> pre OP</w:t>
      </w:r>
      <w:r w:rsidR="00571BF1">
        <w:rPr>
          <w:rStyle w:val="Odkaznapoznmkupodiarou"/>
          <w:color w:val="222222"/>
        </w:rPr>
        <w:footnoteReference w:id="19"/>
      </w:r>
      <w:r w:rsidR="008D5497">
        <w:rPr>
          <w:color w:val="222222"/>
        </w:rPr>
        <w:t>,</w:t>
      </w:r>
    </w:p>
    <w:p w:rsidR="00526AFD" w:rsidDel="00F93702" w:rsidRDefault="00526AFD" w:rsidP="00534AA5">
      <w:pPr>
        <w:pStyle w:val="Odsekzoznamu"/>
        <w:numPr>
          <w:ilvl w:val="2"/>
          <w:numId w:val="26"/>
        </w:numPr>
        <w:spacing w:before="120" w:after="120"/>
        <w:ind w:left="851" w:hanging="425"/>
        <w:contextualSpacing w:val="0"/>
        <w:jc w:val="both"/>
        <w:rPr>
          <w:del w:id="302" w:author="Autor"/>
          <w:color w:val="222222"/>
        </w:rPr>
      </w:pPr>
      <w:del w:id="303" w:author="Autor">
        <w:r w:rsidDel="00F93702">
          <w:rPr>
            <w:color w:val="222222"/>
          </w:rPr>
          <w:delText xml:space="preserve">hodnotenie </w:delText>
        </w:r>
        <w:r w:rsidR="00147A02" w:rsidDel="00D71368">
          <w:rPr>
            <w:color w:val="222222"/>
          </w:rPr>
          <w:delText xml:space="preserve"> </w:delText>
        </w:r>
        <w:r w:rsidR="00147A02" w:rsidDel="00F93702">
          <w:rPr>
            <w:color w:val="222222"/>
          </w:rPr>
          <w:delText xml:space="preserve">plnenia čiastkových cieľov na úrovni prioritnej osi </w:delText>
        </w:r>
        <w:r w:rsidDel="00F93702">
          <w:rPr>
            <w:color w:val="222222"/>
          </w:rPr>
          <w:delText>(okrem OP TP) v súlade s</w:delText>
        </w:r>
        <w:r w:rsidR="00147A02" w:rsidDel="00F93702">
          <w:rPr>
            <w:color w:val="222222"/>
          </w:rPr>
          <w:delText xml:space="preserve"> kapitolou 4.2.3, bod 9 </w:delText>
        </w:r>
        <w:r w:rsidR="006F6F54" w:rsidDel="00996C22">
          <w:rPr>
            <w:color w:val="222222"/>
          </w:rPr>
          <w:delText xml:space="preserve"> </w:delText>
        </w:r>
        <w:r w:rsidDel="00F93702">
          <w:rPr>
            <w:color w:val="222222"/>
          </w:rPr>
          <w:delText>Systém</w:delText>
        </w:r>
        <w:r w:rsidR="00147A02" w:rsidDel="00F93702">
          <w:rPr>
            <w:color w:val="222222"/>
          </w:rPr>
          <w:delText>u</w:delText>
        </w:r>
        <w:r w:rsidDel="00F93702">
          <w:rPr>
            <w:color w:val="222222"/>
          </w:rPr>
          <w:delText xml:space="preserve"> riadenia EŠIF (programové obdobie 2014 – 2020).</w:delText>
        </w:r>
      </w:del>
    </w:p>
    <w:p w:rsidR="00242349" w:rsidRDefault="00242349" w:rsidP="000A2011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ins w:id="304" w:author="Autor"/>
          <w:color w:val="222222"/>
        </w:rPr>
      </w:pPr>
      <w:ins w:id="305" w:author="Autor">
        <w:r>
          <w:rPr>
            <w:color w:val="222222"/>
          </w:rPr>
          <w:t xml:space="preserve">Zoznam hodnotení obsahuje priebežné hodnotenia </w:t>
        </w:r>
        <w:r w:rsidR="00BA5DE3">
          <w:rPr>
            <w:color w:val="222222"/>
          </w:rPr>
          <w:t>(</w:t>
        </w:r>
        <w:r>
          <w:rPr>
            <w:color w:val="222222"/>
          </w:rPr>
          <w:t>vykonávané v priebehu programového obdobia 2014 – 2020</w:t>
        </w:r>
        <w:r w:rsidR="00BA5DE3">
          <w:rPr>
            <w:color w:val="222222"/>
          </w:rPr>
          <w:t>),</w:t>
        </w:r>
        <w:r>
          <w:rPr>
            <w:color w:val="222222"/>
          </w:rPr>
          <w:t xml:space="preserve"> hodnotenia zamerané na implementáciu OP</w:t>
        </w:r>
        <w:r w:rsidR="00BA5DE3">
          <w:rPr>
            <w:color w:val="222222"/>
          </w:rPr>
          <w:t xml:space="preserve">, </w:t>
        </w:r>
        <w:r>
          <w:rPr>
            <w:color w:val="222222"/>
          </w:rPr>
          <w:t>hodnoteni</w:t>
        </w:r>
        <w:r w:rsidR="00BA5DE3">
          <w:rPr>
            <w:color w:val="222222"/>
          </w:rPr>
          <w:t>a</w:t>
        </w:r>
        <w:r>
          <w:rPr>
            <w:color w:val="222222"/>
          </w:rPr>
          <w:t xml:space="preserve"> </w:t>
        </w:r>
        <w:r w:rsidR="00BA5DE3">
          <w:rPr>
            <w:color w:val="222222"/>
          </w:rPr>
          <w:t xml:space="preserve">zamerané na </w:t>
        </w:r>
        <w:r>
          <w:rPr>
            <w:color w:val="222222"/>
          </w:rPr>
          <w:t>relevantnos</w:t>
        </w:r>
        <w:r w:rsidR="00BA5DE3">
          <w:rPr>
            <w:color w:val="222222"/>
          </w:rPr>
          <w:t>ť</w:t>
        </w:r>
        <w:r>
          <w:rPr>
            <w:color w:val="222222"/>
          </w:rPr>
          <w:t>, efektívnos</w:t>
        </w:r>
        <w:r w:rsidR="00BA5DE3">
          <w:rPr>
            <w:color w:val="222222"/>
          </w:rPr>
          <w:t>ť</w:t>
        </w:r>
        <w:r>
          <w:rPr>
            <w:color w:val="222222"/>
          </w:rPr>
          <w:t xml:space="preserve"> a účinnos</w:t>
        </w:r>
        <w:r w:rsidR="00BA5DE3">
          <w:rPr>
            <w:color w:val="222222"/>
          </w:rPr>
          <w:t>ť</w:t>
        </w:r>
        <w:r>
          <w:rPr>
            <w:color w:val="222222"/>
          </w:rPr>
          <w:t xml:space="preserve"> OP a</w:t>
        </w:r>
        <w:r w:rsidR="00BA5DE3">
          <w:rPr>
            <w:color w:val="222222"/>
          </w:rPr>
          <w:t> </w:t>
        </w:r>
        <w:r>
          <w:rPr>
            <w:color w:val="222222"/>
          </w:rPr>
          <w:t>hodnoteni</w:t>
        </w:r>
        <w:r w:rsidR="00BA5DE3">
          <w:rPr>
            <w:color w:val="222222"/>
          </w:rPr>
          <w:t xml:space="preserve">a zamerané na zhodnotenie </w:t>
        </w:r>
        <w:r>
          <w:rPr>
            <w:color w:val="222222"/>
          </w:rPr>
          <w:t>dopadov</w:t>
        </w:r>
        <w:r w:rsidR="00BA5DE3">
          <w:rPr>
            <w:color w:val="222222"/>
          </w:rPr>
          <w:t xml:space="preserve"> implementácie OP</w:t>
        </w:r>
        <w:r>
          <w:rPr>
            <w:color w:val="222222"/>
          </w:rPr>
          <w:t>. Priebežné hodnotenia sa vykonávajú internou, externou alebo kombinovanou formou.</w:t>
        </w:r>
      </w:ins>
    </w:p>
    <w:p w:rsidR="000A2011" w:rsidRDefault="00B81532" w:rsidP="000A2011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>Z</w:t>
      </w:r>
      <w:r w:rsidR="009725BE">
        <w:rPr>
          <w:color w:val="222222"/>
        </w:rPr>
        <w:t xml:space="preserve">oznam hodnotení </w:t>
      </w:r>
      <w:del w:id="306" w:author="Autor">
        <w:r w:rsidR="009725BE" w:rsidDel="00D71368">
          <w:rPr>
            <w:color w:val="222222"/>
          </w:rPr>
          <w:delText xml:space="preserve"> </w:delText>
        </w:r>
      </w:del>
      <w:r w:rsidR="009725BE">
        <w:rPr>
          <w:color w:val="222222"/>
        </w:rPr>
        <w:t xml:space="preserve">môže obsahovať </w:t>
      </w:r>
      <w:del w:id="307" w:author="Autor">
        <w:r w:rsidDel="00D71368">
          <w:rPr>
            <w:color w:val="222222"/>
          </w:rPr>
          <w:delText xml:space="preserve"> </w:delText>
        </w:r>
      </w:del>
      <w:r>
        <w:rPr>
          <w:color w:val="222222"/>
        </w:rPr>
        <w:t>o</w:t>
      </w:r>
      <w:r w:rsidR="000A2011" w:rsidRPr="00BF2BF1">
        <w:rPr>
          <w:color w:val="222222"/>
        </w:rPr>
        <w:t xml:space="preserve">krem povinných hodnotení </w:t>
      </w:r>
      <w:r w:rsidR="000A2011">
        <w:rPr>
          <w:color w:val="222222"/>
        </w:rPr>
        <w:t xml:space="preserve">aj iné </w:t>
      </w:r>
      <w:r w:rsidR="000A2011" w:rsidRPr="00BF2BF1">
        <w:rPr>
          <w:color w:val="222222"/>
        </w:rPr>
        <w:t xml:space="preserve">hodnotenia zamerané na </w:t>
      </w:r>
      <w:r w:rsidR="000A2011" w:rsidRPr="003D3314">
        <w:rPr>
          <w:color w:val="222222"/>
        </w:rPr>
        <w:t xml:space="preserve">absorpčnú kapacitu, administratívne </w:t>
      </w:r>
      <w:r w:rsidR="000A2011">
        <w:rPr>
          <w:color w:val="222222"/>
        </w:rPr>
        <w:t>k</w:t>
      </w:r>
      <w:r w:rsidR="000A2011" w:rsidRPr="003D3314">
        <w:rPr>
          <w:color w:val="222222"/>
        </w:rPr>
        <w:t xml:space="preserve">apacity, nastavenie </w:t>
      </w:r>
      <w:ins w:id="308" w:author="Autor">
        <w:r w:rsidR="00D74E29">
          <w:rPr>
            <w:color w:val="222222"/>
          </w:rPr>
          <w:t>ukazovateľov</w:t>
        </w:r>
      </w:ins>
      <w:del w:id="309" w:author="Autor">
        <w:r w:rsidR="000A2011" w:rsidRPr="003D3314" w:rsidDel="00D74E29">
          <w:rPr>
            <w:color w:val="222222"/>
          </w:rPr>
          <w:delText>indikátorov</w:delText>
        </w:r>
      </w:del>
      <w:r w:rsidR="000A2011" w:rsidRPr="003D3314">
        <w:rPr>
          <w:color w:val="222222"/>
        </w:rPr>
        <w:t xml:space="preserve">, ich cieľov, príspevok OP, rovnosť medzi mužmi a ženami, zamestnanosť, </w:t>
      </w:r>
      <w:r w:rsidR="000A2A83">
        <w:rPr>
          <w:color w:val="222222"/>
        </w:rPr>
        <w:t xml:space="preserve">zamestnanosť mladých, </w:t>
      </w:r>
      <w:r w:rsidR="000A2011" w:rsidRPr="003D3314">
        <w:rPr>
          <w:color w:val="222222"/>
        </w:rPr>
        <w:t xml:space="preserve">horizontálne princípy, metahodnotenie, </w:t>
      </w:r>
      <w:r w:rsidR="00EC4463">
        <w:rPr>
          <w:color w:val="222222"/>
        </w:rPr>
        <w:t>hodnotenie implementácie/dopadu opatrení integrovaného prístupu</w:t>
      </w:r>
      <w:r w:rsidR="00C53A98">
        <w:rPr>
          <w:color w:val="222222"/>
        </w:rPr>
        <w:t>, ex post hodnotenie OP</w:t>
      </w:r>
      <w:r w:rsidR="000F4972">
        <w:rPr>
          <w:color w:val="222222"/>
        </w:rPr>
        <w:t xml:space="preserve"> pre programové obdobie 2007 – 2013</w:t>
      </w:r>
      <w:r w:rsidR="00C53A98">
        <w:rPr>
          <w:color w:val="222222"/>
        </w:rPr>
        <w:t xml:space="preserve">, ex ante hodnotenie pre </w:t>
      </w:r>
      <w:del w:id="310" w:author="Autor">
        <w:r w:rsidR="00C53A98" w:rsidDel="00996C22">
          <w:rPr>
            <w:color w:val="222222"/>
          </w:rPr>
          <w:delText xml:space="preserve"> </w:delText>
        </w:r>
      </w:del>
      <w:r w:rsidR="00C53A98">
        <w:rPr>
          <w:color w:val="222222"/>
        </w:rPr>
        <w:t>programové obdobie</w:t>
      </w:r>
      <w:r w:rsidR="00EC4463">
        <w:rPr>
          <w:color w:val="222222"/>
        </w:rPr>
        <w:t xml:space="preserve"> </w:t>
      </w:r>
      <w:r w:rsidR="00321271">
        <w:rPr>
          <w:color w:val="222222"/>
        </w:rPr>
        <w:t xml:space="preserve">2014 </w:t>
      </w:r>
      <w:r w:rsidR="00C93FCA">
        <w:rPr>
          <w:color w:val="222222"/>
        </w:rPr>
        <w:t>–</w:t>
      </w:r>
      <w:r w:rsidR="00321271">
        <w:rPr>
          <w:color w:val="222222"/>
        </w:rPr>
        <w:t xml:space="preserve"> 2020</w:t>
      </w:r>
      <w:r w:rsidR="00C93FCA">
        <w:rPr>
          <w:color w:val="222222"/>
        </w:rPr>
        <w:t xml:space="preserve"> </w:t>
      </w:r>
      <w:r w:rsidR="000A2011" w:rsidRPr="003D3314">
        <w:rPr>
          <w:color w:val="222222"/>
        </w:rPr>
        <w:t>a pod.</w:t>
      </w:r>
    </w:p>
    <w:p w:rsidR="00534AA5" w:rsidRDefault="00B81532" w:rsidP="00534AA5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>Zoznam hodnotení identifikuje údaje pre potreby hodnotenia a zdroj získavania týchto údajov v súlade s</w:t>
      </w:r>
      <w:r w:rsidR="006D323A">
        <w:rPr>
          <w:color w:val="222222"/>
        </w:rPr>
        <w:t xml:space="preserve"> ods. 2 </w:t>
      </w:r>
      <w:r w:rsidR="00716565" w:rsidRPr="007558CA">
        <w:rPr>
          <w:color w:val="222222"/>
        </w:rPr>
        <w:t>čl. 54 všeobecného nariadenia a</w:t>
      </w:r>
      <w:r w:rsidR="00716565">
        <w:rPr>
          <w:color w:val="222222"/>
        </w:rPr>
        <w:t> </w:t>
      </w:r>
      <w:r>
        <w:rPr>
          <w:color w:val="222222"/>
        </w:rPr>
        <w:t>s</w:t>
      </w:r>
      <w:r w:rsidR="00716565">
        <w:rPr>
          <w:color w:val="222222"/>
        </w:rPr>
        <w:t xml:space="preserve"> </w:t>
      </w:r>
      <w:r w:rsidR="00716565" w:rsidRPr="007558CA">
        <w:rPr>
          <w:color w:val="222222"/>
        </w:rPr>
        <w:t>ex ante kondicionalit</w:t>
      </w:r>
      <w:r>
        <w:rPr>
          <w:color w:val="222222"/>
        </w:rPr>
        <w:t>ou</w:t>
      </w:r>
      <w:r w:rsidR="00716565" w:rsidRPr="007558CA">
        <w:rPr>
          <w:color w:val="222222"/>
        </w:rPr>
        <w:t xml:space="preserve"> o štatistických systémoch a výsledkových ukazovateľoch</w:t>
      </w:r>
      <w:r>
        <w:rPr>
          <w:color w:val="222222"/>
        </w:rPr>
        <w:t>.</w:t>
      </w:r>
      <w:r w:rsidR="00716565">
        <w:rPr>
          <w:color w:val="222222"/>
        </w:rPr>
        <w:t xml:space="preserve"> </w:t>
      </w:r>
    </w:p>
    <w:p w:rsidR="00534AA5" w:rsidRPr="003D3314" w:rsidRDefault="00534AA5" w:rsidP="00534AA5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3D3314">
        <w:rPr>
          <w:color w:val="222222"/>
        </w:rPr>
        <w:t xml:space="preserve">Zoznam hodnotení obsahuje časový harmonogram </w:t>
      </w:r>
      <w:r w:rsidRPr="00753120">
        <w:rPr>
          <w:color w:val="222222"/>
        </w:rPr>
        <w:t>–</w:t>
      </w:r>
      <w:r w:rsidR="00716565">
        <w:rPr>
          <w:color w:val="222222"/>
        </w:rPr>
        <w:t xml:space="preserve"> </w:t>
      </w:r>
      <w:r w:rsidRPr="00753120">
        <w:rPr>
          <w:color w:val="222222"/>
        </w:rPr>
        <w:t>predpokladaný termín realizácie</w:t>
      </w:r>
      <w:r>
        <w:rPr>
          <w:color w:val="222222"/>
        </w:rPr>
        <w:t>. P</w:t>
      </w:r>
      <w:r w:rsidRPr="00753120">
        <w:rPr>
          <w:color w:val="222222"/>
        </w:rPr>
        <w:t>ri stanovení</w:t>
      </w:r>
      <w:r w:rsidRPr="001A1D70">
        <w:rPr>
          <w:color w:val="222222"/>
        </w:rPr>
        <w:t xml:space="preserve"> dĺžky realizácie je potrebné zohľadniť rozsah hodnotenia, zvolené metódy, verejné obstarávanie, zber údajov a pod.</w:t>
      </w:r>
    </w:p>
    <w:p w:rsidR="002941F3" w:rsidRPr="00F54CE5" w:rsidRDefault="002941F3" w:rsidP="002941F3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3D3314">
        <w:rPr>
          <w:color w:val="222222"/>
        </w:rPr>
        <w:t>Zoznam hodnotení obsahuje i</w:t>
      </w:r>
      <w:r w:rsidR="00534DCB">
        <w:rPr>
          <w:color w:val="222222"/>
        </w:rPr>
        <w:t xml:space="preserve">ndikatívny </w:t>
      </w:r>
      <w:del w:id="311" w:author="Autor">
        <w:r w:rsidRPr="003D3314" w:rsidDel="00530602">
          <w:rPr>
            <w:color w:val="222222"/>
          </w:rPr>
          <w:delText xml:space="preserve"> </w:delText>
        </w:r>
      </w:del>
      <w:r w:rsidRPr="003D3314">
        <w:rPr>
          <w:color w:val="222222"/>
        </w:rPr>
        <w:t>rozpočet pre vykonanie jednotlivých hodnotení</w:t>
      </w:r>
      <w:r>
        <w:rPr>
          <w:color w:val="222222"/>
        </w:rPr>
        <w:t xml:space="preserve">. </w:t>
      </w:r>
      <w:r w:rsidR="009D25A8">
        <w:rPr>
          <w:color w:val="222222"/>
        </w:rPr>
        <w:t xml:space="preserve">Pri stanovení rozpočtu sa zohľadňuje </w:t>
      </w:r>
      <w:r w:rsidRPr="00F54CE5">
        <w:rPr>
          <w:color w:val="222222"/>
        </w:rPr>
        <w:t> form</w:t>
      </w:r>
      <w:r w:rsidR="009D25A8">
        <w:rPr>
          <w:color w:val="222222"/>
        </w:rPr>
        <w:t>a</w:t>
      </w:r>
      <w:r w:rsidRPr="00F54CE5">
        <w:rPr>
          <w:color w:val="222222"/>
        </w:rPr>
        <w:t>, metód</w:t>
      </w:r>
      <w:r w:rsidR="009D25A8">
        <w:rPr>
          <w:color w:val="222222"/>
        </w:rPr>
        <w:t>y</w:t>
      </w:r>
      <w:del w:id="312" w:author="Autor">
        <w:r w:rsidR="002B396A" w:rsidDel="00530602">
          <w:rPr>
            <w:color w:val="222222"/>
          </w:rPr>
          <w:delText xml:space="preserve"> </w:delText>
        </w:r>
      </w:del>
      <w:r w:rsidRPr="00F54CE5">
        <w:rPr>
          <w:color w:val="222222"/>
        </w:rPr>
        <w:t xml:space="preserve">, </w:t>
      </w:r>
      <w:del w:id="313" w:author="Autor">
        <w:r w:rsidRPr="00F54CE5" w:rsidDel="00530602">
          <w:rPr>
            <w:color w:val="222222"/>
          </w:rPr>
          <w:delText xml:space="preserve"> </w:delText>
        </w:r>
      </w:del>
      <w:r w:rsidR="009D25A8">
        <w:rPr>
          <w:color w:val="222222"/>
        </w:rPr>
        <w:t xml:space="preserve">dĺžka </w:t>
      </w:r>
      <w:del w:id="314" w:author="Autor">
        <w:r w:rsidRPr="00F54CE5" w:rsidDel="00530602">
          <w:rPr>
            <w:color w:val="222222"/>
          </w:rPr>
          <w:delText xml:space="preserve"> </w:delText>
        </w:r>
      </w:del>
      <w:r w:rsidRPr="00F54CE5">
        <w:rPr>
          <w:color w:val="222222"/>
        </w:rPr>
        <w:t>samotného</w:t>
      </w:r>
      <w:r w:rsidRPr="001A1D70">
        <w:rPr>
          <w:color w:val="222222"/>
        </w:rPr>
        <w:t xml:space="preserve"> </w:t>
      </w:r>
      <w:r w:rsidRPr="00F54CE5">
        <w:rPr>
          <w:color w:val="222222"/>
        </w:rPr>
        <w:t xml:space="preserve">hodnotenia a pod. </w:t>
      </w:r>
    </w:p>
    <w:p w:rsidR="00526AFD" w:rsidRPr="003D3314" w:rsidRDefault="00526AFD" w:rsidP="00534AA5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3D3314">
        <w:rPr>
          <w:color w:val="222222"/>
        </w:rPr>
        <w:t xml:space="preserve">Zoznam hodnotení </w:t>
      </w:r>
      <w:r w:rsidR="000A524C">
        <w:rPr>
          <w:color w:val="222222"/>
        </w:rPr>
        <w:t xml:space="preserve">špecifikuje </w:t>
      </w:r>
      <w:del w:id="315" w:author="Autor">
        <w:r w:rsidRPr="003D3314" w:rsidDel="00530602">
          <w:rPr>
            <w:color w:val="222222"/>
          </w:rPr>
          <w:delText xml:space="preserve"> </w:delText>
        </w:r>
      </w:del>
      <w:r w:rsidRPr="003D3314">
        <w:rPr>
          <w:color w:val="222222"/>
        </w:rPr>
        <w:t>informáciu o internej alebo externej forme</w:t>
      </w:r>
      <w:r w:rsidR="00716565">
        <w:rPr>
          <w:color w:val="222222"/>
        </w:rPr>
        <w:t>, resp. o </w:t>
      </w:r>
      <w:del w:id="316" w:author="Autor">
        <w:r w:rsidR="00716565" w:rsidDel="00530602">
          <w:rPr>
            <w:color w:val="222222"/>
          </w:rPr>
          <w:delText xml:space="preserve">zmiešanej </w:delText>
        </w:r>
      </w:del>
      <w:ins w:id="317" w:author="Autor">
        <w:r w:rsidR="00530602">
          <w:rPr>
            <w:color w:val="222222"/>
          </w:rPr>
          <w:t xml:space="preserve">kombinovanej </w:t>
        </w:r>
      </w:ins>
      <w:r w:rsidR="00716565">
        <w:rPr>
          <w:color w:val="222222"/>
        </w:rPr>
        <w:t>forme hodnotenia</w:t>
      </w:r>
      <w:r w:rsidR="000A524C">
        <w:rPr>
          <w:color w:val="222222"/>
        </w:rPr>
        <w:t xml:space="preserve"> v</w:t>
      </w:r>
      <w:r w:rsidR="000A2951">
        <w:rPr>
          <w:color w:val="222222"/>
        </w:rPr>
        <w:t>o väzbe</w:t>
      </w:r>
      <w:r w:rsidR="00761569">
        <w:rPr>
          <w:color w:val="222222"/>
        </w:rPr>
        <w:t xml:space="preserve"> </w:t>
      </w:r>
      <w:r w:rsidR="000A2951">
        <w:rPr>
          <w:color w:val="222222"/>
        </w:rPr>
        <w:t xml:space="preserve">na </w:t>
      </w:r>
      <w:r w:rsidR="000A524C">
        <w:rPr>
          <w:color w:val="222222"/>
        </w:rPr>
        <w:t> </w:t>
      </w:r>
      <w:r w:rsidR="006D323A">
        <w:rPr>
          <w:color w:val="222222"/>
        </w:rPr>
        <w:t xml:space="preserve">ods. 3 </w:t>
      </w:r>
      <w:r w:rsidR="000A524C">
        <w:rPr>
          <w:color w:val="222222"/>
        </w:rPr>
        <w:t xml:space="preserve">čl. 54 </w:t>
      </w:r>
      <w:del w:id="318" w:author="Autor">
        <w:r w:rsidR="000A524C" w:rsidDel="00804C9E">
          <w:rPr>
            <w:color w:val="222222"/>
          </w:rPr>
          <w:delText xml:space="preserve"> </w:delText>
        </w:r>
      </w:del>
      <w:r w:rsidR="000A524C">
        <w:rPr>
          <w:color w:val="222222"/>
        </w:rPr>
        <w:t>všeobecného nariadenia.</w:t>
      </w:r>
      <w:ins w:id="319" w:author="Autor">
        <w:r w:rsidR="00905379">
          <w:rPr>
            <w:color w:val="222222"/>
          </w:rPr>
          <w:t xml:space="preserve"> Hodnotenie OP vykonávané kombinovanou formou vykonávajú interní zamestnanci RO, interní zamestnanci gestora HP alebo zamestnanci iného útvaru, v organizačnej pôsobnosti ktorého je RO/gestor HP s využitím externej podpory.  </w:t>
        </w:r>
      </w:ins>
    </w:p>
    <w:p w:rsidR="00534AA5" w:rsidRPr="00F81DB5" w:rsidRDefault="000A524C" w:rsidP="003E1FAF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 xml:space="preserve">Zoznam </w:t>
      </w:r>
      <w:r w:rsidR="00F54CE5" w:rsidRPr="00F54CE5">
        <w:rPr>
          <w:color w:val="222222"/>
        </w:rPr>
        <w:t>hodnotení obsahuje základné hodnotiace otázky pre jednotlivé hodnotenia</w:t>
      </w:r>
      <w:r w:rsidR="003E1FAF">
        <w:rPr>
          <w:color w:val="222222"/>
        </w:rPr>
        <w:t xml:space="preserve"> s prepojením </w:t>
      </w:r>
      <w:r w:rsidR="00DB42FC">
        <w:rPr>
          <w:color w:val="222222"/>
        </w:rPr>
        <w:t>na vhodné</w:t>
      </w:r>
      <w:r w:rsidR="003E1FAF">
        <w:rPr>
          <w:color w:val="222222"/>
        </w:rPr>
        <w:t xml:space="preserve"> met</w:t>
      </w:r>
      <w:r w:rsidR="00DB42FC">
        <w:rPr>
          <w:color w:val="222222"/>
        </w:rPr>
        <w:t>ódy</w:t>
      </w:r>
      <w:r w:rsidR="003E1FAF">
        <w:rPr>
          <w:color w:val="222222"/>
        </w:rPr>
        <w:t xml:space="preserve"> hodnotenia</w:t>
      </w:r>
      <w:r w:rsidR="00DB42FC">
        <w:rPr>
          <w:color w:val="222222"/>
        </w:rPr>
        <w:t xml:space="preserve">  (napr.  kontrafaktuálne, štatistické, založené na teórii, CBA, a pod.)</w:t>
      </w:r>
      <w:ins w:id="320" w:author="Autor">
        <w:r w:rsidR="00530602">
          <w:rPr>
            <w:color w:val="222222"/>
          </w:rPr>
          <w:t>.</w:t>
        </w:r>
      </w:ins>
      <w:r w:rsidR="003E1FAF">
        <w:rPr>
          <w:color w:val="222222"/>
        </w:rPr>
        <w:t xml:space="preserve"> </w:t>
      </w:r>
      <w:del w:id="321" w:author="Autor">
        <w:r w:rsidR="00721B2A" w:rsidDel="00530602">
          <w:rPr>
            <w:color w:val="222222"/>
          </w:rPr>
          <w:delText xml:space="preserve"> </w:delText>
        </w:r>
      </w:del>
      <w:r w:rsidR="00DB42FC">
        <w:rPr>
          <w:rStyle w:val="hps"/>
        </w:rPr>
        <w:t>H</w:t>
      </w:r>
      <w:r w:rsidR="008F25E5">
        <w:rPr>
          <w:rStyle w:val="hps"/>
        </w:rPr>
        <w:t xml:space="preserve">odnotiace </w:t>
      </w:r>
      <w:r w:rsidR="00F54CE5" w:rsidRPr="00F54CE5">
        <w:rPr>
          <w:rStyle w:val="hps"/>
        </w:rPr>
        <w:t xml:space="preserve">otázky </w:t>
      </w:r>
      <w:del w:id="322" w:author="Autor">
        <w:r w:rsidR="008F25E5" w:rsidDel="00530602">
          <w:rPr>
            <w:rStyle w:val="hps"/>
          </w:rPr>
          <w:delText xml:space="preserve"> </w:delText>
        </w:r>
      </w:del>
      <w:r w:rsidR="008F25E5">
        <w:rPr>
          <w:rStyle w:val="hps"/>
        </w:rPr>
        <w:t xml:space="preserve">budú </w:t>
      </w:r>
      <w:del w:id="323" w:author="Autor">
        <w:r w:rsidR="00F54CE5" w:rsidRPr="00F54CE5" w:rsidDel="00530602">
          <w:rPr>
            <w:rStyle w:val="hps"/>
          </w:rPr>
          <w:delText xml:space="preserve"> </w:delText>
        </w:r>
      </w:del>
      <w:r w:rsidR="00F54CE5" w:rsidRPr="00F54CE5">
        <w:rPr>
          <w:rStyle w:val="hps"/>
        </w:rPr>
        <w:t>podrobnejšie rozpracované</w:t>
      </w:r>
      <w:r w:rsidR="008F25E5">
        <w:rPr>
          <w:rStyle w:val="hps"/>
        </w:rPr>
        <w:t xml:space="preserve">, aktualizované alebo doplnené </w:t>
      </w:r>
      <w:del w:id="324" w:author="Autor">
        <w:r w:rsidR="00F54CE5" w:rsidRPr="00F54CE5" w:rsidDel="00530602">
          <w:rPr>
            <w:rStyle w:val="hps"/>
          </w:rPr>
          <w:delText xml:space="preserve"> </w:delText>
        </w:r>
      </w:del>
      <w:r w:rsidR="00F54CE5" w:rsidRPr="00F54CE5">
        <w:rPr>
          <w:rStyle w:val="hps"/>
        </w:rPr>
        <w:t>v zadávacích podmienkach</w:t>
      </w:r>
      <w:r w:rsidR="006D588D">
        <w:t xml:space="preserve"> vo väzbe na aktuálny</w:t>
      </w:r>
      <w:r w:rsidR="008F25E5">
        <w:t> stav implementácie OP.</w:t>
      </w:r>
      <w:r w:rsidR="004B0BC9">
        <w:t xml:space="preserve"> </w:t>
      </w:r>
    </w:p>
    <w:p w:rsidR="00761569" w:rsidRDefault="00761569" w:rsidP="00761569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 xml:space="preserve">Zoznam hodnotení identifikuje metódy hodnotenia </w:t>
      </w:r>
      <w:r w:rsidR="001F6367">
        <w:rPr>
          <w:color w:val="222222"/>
        </w:rPr>
        <w:t>a  zdôvodnenie ich výberu</w:t>
      </w:r>
      <w:r>
        <w:rPr>
          <w:color w:val="222222"/>
        </w:rPr>
        <w:t xml:space="preserve"> na základe charakteru hodnotenia a vo väzbe na predmet a cieľ hodnotenia. Pri hodnotení dopadov sa vyberá</w:t>
      </w:r>
      <w:r w:rsidRPr="00721B2A">
        <w:rPr>
          <w:color w:val="222222"/>
        </w:rPr>
        <w:t xml:space="preserve"> kvalitatívne hodnotenie založené na teórii, (rozhovory, dotazníky, prípadové štúdie, prehľad literatúry, a</w:t>
      </w:r>
      <w:del w:id="325" w:author="Autor">
        <w:r w:rsidRPr="00721B2A" w:rsidDel="00D23261">
          <w:rPr>
            <w:color w:val="222222"/>
          </w:rPr>
          <w:delText xml:space="preserve"> </w:delText>
        </w:r>
      </w:del>
      <w:ins w:id="326" w:author="Autor">
        <w:r w:rsidR="00D23261">
          <w:rPr>
            <w:color w:val="222222"/>
          </w:rPr>
          <w:t> </w:t>
        </w:r>
      </w:ins>
      <w:r w:rsidRPr="00721B2A">
        <w:rPr>
          <w:color w:val="222222"/>
        </w:rPr>
        <w:t>pod</w:t>
      </w:r>
      <w:ins w:id="327" w:author="Autor">
        <w:r w:rsidR="00D23261">
          <w:rPr>
            <w:color w:val="222222"/>
          </w:rPr>
          <w:t>.</w:t>
        </w:r>
      </w:ins>
      <w:r w:rsidRPr="00721B2A">
        <w:rPr>
          <w:color w:val="222222"/>
        </w:rPr>
        <w:t>) alebo kvantitatívne (kontrafaktuálne hodnotenie dopadov</w:t>
      </w:r>
      <w:r w:rsidR="001F6367">
        <w:rPr>
          <w:rStyle w:val="Odkaznapoznmkupodiarou"/>
          <w:color w:val="222222"/>
        </w:rPr>
        <w:footnoteReference w:id="20"/>
      </w:r>
      <w:r w:rsidRPr="00721B2A">
        <w:rPr>
          <w:color w:val="222222"/>
        </w:rPr>
        <w:t xml:space="preserve">, </w:t>
      </w:r>
      <w:r>
        <w:rPr>
          <w:color w:val="222222"/>
        </w:rPr>
        <w:t xml:space="preserve">cost-benefit analýza, </w:t>
      </w:r>
      <w:r w:rsidRPr="00721B2A">
        <w:rPr>
          <w:color w:val="222222"/>
        </w:rPr>
        <w:t xml:space="preserve">resp. ďalšie štatistické a kvantitatívne metódy).  </w:t>
      </w:r>
    </w:p>
    <w:p w:rsidR="008E40FA" w:rsidRPr="00B57063" w:rsidRDefault="001125E0" w:rsidP="00B57063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lastRenderedPageBreak/>
        <w:t>Počet naplánovaných hodnotení, výber metód, časový harmonogram atď. sa tvorí so zreteľom na</w:t>
      </w:r>
      <w:r w:rsidR="008E40FA">
        <w:rPr>
          <w:color w:val="222222"/>
        </w:rPr>
        <w:t xml:space="preserve"> </w:t>
      </w:r>
      <w:r>
        <w:rPr>
          <w:color w:val="222222"/>
        </w:rPr>
        <w:t>dostupné údaje, finančné</w:t>
      </w:r>
      <w:r w:rsidR="008E40FA">
        <w:rPr>
          <w:color w:val="222222"/>
        </w:rPr>
        <w:t xml:space="preserve"> </w:t>
      </w:r>
      <w:r>
        <w:rPr>
          <w:color w:val="222222"/>
        </w:rPr>
        <w:t>zdroje, administratívne kapacity, a</w:t>
      </w:r>
      <w:ins w:id="328" w:author="Autor">
        <w:r w:rsidR="00530602">
          <w:rPr>
            <w:color w:val="222222"/>
          </w:rPr>
          <w:t xml:space="preserve"> </w:t>
        </w:r>
      </w:ins>
      <w:r>
        <w:rPr>
          <w:color w:val="222222"/>
        </w:rPr>
        <w:t>pod</w:t>
      </w:r>
      <w:del w:id="329" w:author="Autor">
        <w:r w:rsidDel="00530602">
          <w:rPr>
            <w:color w:val="222222"/>
          </w:rPr>
          <w:delText> </w:delText>
        </w:r>
      </w:del>
      <w:r w:rsidR="008E40FA">
        <w:rPr>
          <w:color w:val="222222"/>
        </w:rPr>
        <w:t>.</w:t>
      </w:r>
    </w:p>
    <w:p w:rsidR="008B3BCD" w:rsidRPr="00A742FB" w:rsidRDefault="008B3BCD" w:rsidP="00B57063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 xml:space="preserve">Plán hodnotení </w:t>
      </w:r>
      <w:r w:rsidRPr="00AF2C4F">
        <w:rPr>
          <w:color w:val="222222"/>
        </w:rPr>
        <w:t>je podmienený dodržaním zásady hospodárnosti, efektívnosti, účelnosti a</w:t>
      </w:r>
      <w:del w:id="330" w:author="Autor">
        <w:r w:rsidRPr="00AF2C4F" w:rsidDel="00530602">
          <w:rPr>
            <w:color w:val="222222"/>
          </w:rPr>
          <w:delText xml:space="preserve"> </w:delText>
        </w:r>
      </w:del>
      <w:ins w:id="331" w:author="Autor">
        <w:r w:rsidR="00530602">
          <w:rPr>
            <w:color w:val="222222"/>
          </w:rPr>
          <w:t> </w:t>
        </w:r>
      </w:ins>
      <w:r w:rsidRPr="00AF2C4F">
        <w:rPr>
          <w:color w:val="222222"/>
        </w:rPr>
        <w:t>účinnosti</w:t>
      </w:r>
      <w:ins w:id="332" w:author="Autor">
        <w:r w:rsidR="00530602">
          <w:rPr>
            <w:color w:val="222222"/>
          </w:rPr>
          <w:t xml:space="preserve"> z dôvodu, že </w:t>
        </w:r>
      </w:ins>
      <w:del w:id="333" w:author="Autor">
        <w:r w:rsidRPr="00AF2C4F" w:rsidDel="00530602">
          <w:rPr>
            <w:color w:val="222222"/>
          </w:rPr>
          <w:delText xml:space="preserve">." nakoľko </w:delText>
        </w:r>
      </w:del>
      <w:r w:rsidRPr="00AF2C4F">
        <w:rPr>
          <w:color w:val="222222"/>
        </w:rPr>
        <w:t>náklady vynaložené v súvislosti s vypracovaním predmetných hodnotení podliehajú pravidlám podľa §3 ods. 1 písm. h) zákona č. 292/2014.</w:t>
      </w:r>
    </w:p>
    <w:p w:rsidR="00C90838" w:rsidRPr="008B3BCD" w:rsidRDefault="00C90838" w:rsidP="008B3BCD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8B3BCD">
        <w:rPr>
          <w:color w:val="222222"/>
        </w:rPr>
        <w:t>Plán hodnotení nemá reštriktívnu úlohu, a preto je možné v priebehu roka vykonať ad hoc hodnotenia</w:t>
      </w:r>
      <w:r w:rsidR="000A524C" w:rsidRPr="008B3BCD">
        <w:rPr>
          <w:color w:val="222222"/>
        </w:rPr>
        <w:t xml:space="preserve"> OP,</w:t>
      </w:r>
      <w:ins w:id="334" w:author="Autor">
        <w:r w:rsidR="00530602">
          <w:rPr>
            <w:color w:val="222222"/>
          </w:rPr>
          <w:t xml:space="preserve"> </w:t>
        </w:r>
      </w:ins>
      <w:r w:rsidR="000A524C" w:rsidRPr="008B3BCD">
        <w:rPr>
          <w:color w:val="222222"/>
        </w:rPr>
        <w:t>HP</w:t>
      </w:r>
      <w:r w:rsidR="00CE13D3" w:rsidRPr="008B3BCD">
        <w:rPr>
          <w:color w:val="222222"/>
        </w:rPr>
        <w:t xml:space="preserve"> </w:t>
      </w:r>
      <w:r w:rsidR="000A524C" w:rsidRPr="008B3BCD">
        <w:rPr>
          <w:color w:val="222222"/>
        </w:rPr>
        <w:t>a</w:t>
      </w:r>
      <w:del w:id="335" w:author="Autor">
        <w:r w:rsidR="000A524C" w:rsidRPr="008B3BCD" w:rsidDel="00530602">
          <w:rPr>
            <w:color w:val="222222"/>
          </w:rPr>
          <w:delText xml:space="preserve"> </w:delText>
        </w:r>
      </w:del>
      <w:ins w:id="336" w:author="Autor">
        <w:r w:rsidR="00530602">
          <w:rPr>
            <w:color w:val="222222"/>
          </w:rPr>
          <w:t> </w:t>
        </w:r>
      </w:ins>
      <w:r w:rsidR="000A524C" w:rsidRPr="008B3BCD">
        <w:rPr>
          <w:color w:val="222222"/>
        </w:rPr>
        <w:t>pod</w:t>
      </w:r>
      <w:ins w:id="337" w:author="Autor">
        <w:r w:rsidR="00530602">
          <w:rPr>
            <w:color w:val="222222"/>
          </w:rPr>
          <w:t>.</w:t>
        </w:r>
      </w:ins>
      <w:r w:rsidRPr="008B3BCD">
        <w:rPr>
          <w:color w:val="222222"/>
        </w:rPr>
        <w:t xml:space="preserve">, ktoré si vyžiada vzniknutá situácia, resp. potreba. Tieto hodnotenia nie sú zahrnuté v pláne hodnotení. </w:t>
      </w:r>
      <w:bookmarkStart w:id="338" w:name="_GoBack"/>
      <w:bookmarkEnd w:id="338"/>
    </w:p>
    <w:p w:rsidR="00526AFD" w:rsidRPr="00753120" w:rsidRDefault="00526AFD" w:rsidP="00B57063">
      <w:pPr>
        <w:pStyle w:val="MPCKO2"/>
        <w:numPr>
          <w:ilvl w:val="1"/>
          <w:numId w:val="2"/>
        </w:numPr>
        <w:ind w:left="426" w:hanging="426"/>
      </w:pPr>
      <w:bookmarkStart w:id="339" w:name="_Toc489347866"/>
      <w:r w:rsidRPr="00753120">
        <w:t>Schvaľovanie a aktualizácia plánu hodnotení</w:t>
      </w:r>
      <w:bookmarkEnd w:id="339"/>
    </w:p>
    <w:p w:rsidR="003908D6" w:rsidRDefault="003908D6" w:rsidP="003908D6">
      <w:pPr>
        <w:pStyle w:val="Odsekzoznamu"/>
        <w:numPr>
          <w:ilvl w:val="1"/>
          <w:numId w:val="23"/>
        </w:numPr>
        <w:spacing w:before="120" w:after="120"/>
        <w:ind w:left="425" w:hanging="425"/>
        <w:contextualSpacing w:val="0"/>
        <w:jc w:val="both"/>
        <w:rPr>
          <w:ins w:id="340" w:author="Autor"/>
        </w:rPr>
      </w:pPr>
      <w:ins w:id="341" w:author="Autor">
        <w:r>
          <w:t>RO predkladá Plán hodnotení OP na posúdenie CKO pred jeho predložením MV.</w:t>
        </w:r>
      </w:ins>
    </w:p>
    <w:p w:rsidR="000A2A83" w:rsidRDefault="0032750E" w:rsidP="000E09D6">
      <w:pPr>
        <w:pStyle w:val="Odsekzoznamu"/>
        <w:numPr>
          <w:ilvl w:val="1"/>
          <w:numId w:val="23"/>
        </w:numPr>
        <w:spacing w:before="120" w:after="120"/>
        <w:ind w:left="425" w:hanging="425"/>
        <w:contextualSpacing w:val="0"/>
        <w:jc w:val="both"/>
      </w:pPr>
      <w:r w:rsidRPr="000A2A83">
        <w:t xml:space="preserve">RO predkladá </w:t>
      </w:r>
      <w:del w:id="342" w:author="Autor">
        <w:r w:rsidR="0054687E" w:rsidRPr="000A2A83" w:rsidDel="00D71368">
          <w:delText xml:space="preserve"> </w:delText>
        </w:r>
      </w:del>
      <w:r w:rsidR="0054687E" w:rsidRPr="000A2A83">
        <w:t>plán hodnotení</w:t>
      </w:r>
      <w:r w:rsidR="00392C46" w:rsidRPr="000A2A83">
        <w:t xml:space="preserve"> </w:t>
      </w:r>
      <w:r w:rsidRPr="000A2A83">
        <w:t xml:space="preserve">na </w:t>
      </w:r>
      <w:r w:rsidR="0054687E" w:rsidRPr="000A2A83">
        <w:t>schv</w:t>
      </w:r>
      <w:r w:rsidRPr="000A2A83">
        <w:t>álenie</w:t>
      </w:r>
      <w:r w:rsidR="0054687E" w:rsidRPr="000A2A83">
        <w:t xml:space="preserve"> monitorovac</w:t>
      </w:r>
      <w:r w:rsidRPr="000A2A83">
        <w:t>iemu</w:t>
      </w:r>
      <w:r w:rsidR="0054687E" w:rsidRPr="000A2A83">
        <w:t xml:space="preserve"> výbor</w:t>
      </w:r>
      <w:r w:rsidRPr="000A2A83">
        <w:t>u</w:t>
      </w:r>
      <w:r w:rsidR="0054687E" w:rsidRPr="000A2A83">
        <w:t xml:space="preserve"> </w:t>
      </w:r>
      <w:r w:rsidR="00E041B3" w:rsidRPr="000A2A83">
        <w:t xml:space="preserve">do 12 mesiacov od </w:t>
      </w:r>
      <w:r w:rsidR="007C0D54" w:rsidRPr="000A2A83">
        <w:t xml:space="preserve">prijatia </w:t>
      </w:r>
      <w:r w:rsidR="00E041B3" w:rsidRPr="000A2A83">
        <w:t xml:space="preserve">OP </w:t>
      </w:r>
      <w:r w:rsidR="0054687E" w:rsidRPr="000A2A83">
        <w:t>v súlade s</w:t>
      </w:r>
      <w:r w:rsidR="006D323A">
        <w:t xml:space="preserve"> ods. 1 </w:t>
      </w:r>
      <w:r w:rsidR="0054687E" w:rsidRPr="000A2A83">
        <w:t>čl. 114</w:t>
      </w:r>
      <w:r w:rsidR="006D323A">
        <w:t xml:space="preserve"> </w:t>
      </w:r>
      <w:del w:id="343" w:author="Autor">
        <w:r w:rsidR="0054687E" w:rsidRPr="000A2A83" w:rsidDel="00D73298">
          <w:delText xml:space="preserve"> </w:delText>
        </w:r>
      </w:del>
      <w:r w:rsidR="0054687E" w:rsidRPr="000A2A83">
        <w:t>všeobecného nariadenia.</w:t>
      </w:r>
      <w:r w:rsidR="00392C46" w:rsidRPr="000A2A83">
        <w:t xml:space="preserve"> Plán hodnotení sa môže týkať viacerých operačných programov </w:t>
      </w:r>
      <w:del w:id="344" w:author="Autor">
        <w:r w:rsidR="00392C46" w:rsidRPr="000A2A83" w:rsidDel="00530602">
          <w:delText>naraz</w:delText>
        </w:r>
      </w:del>
      <w:ins w:id="345" w:author="Autor">
        <w:r w:rsidR="00530602">
          <w:t>súčasne</w:t>
        </w:r>
      </w:ins>
      <w:r w:rsidR="00392C46" w:rsidRPr="000A2A83">
        <w:t>.</w:t>
      </w:r>
      <w:r w:rsidR="00165699">
        <w:rPr>
          <w:rStyle w:val="Odkaznapoznmkupodiarou"/>
        </w:rPr>
        <w:footnoteReference w:id="21"/>
      </w:r>
    </w:p>
    <w:p w:rsidR="002F01FE" w:rsidRPr="002F01FE" w:rsidRDefault="007234EB" w:rsidP="000E09D6">
      <w:pPr>
        <w:pStyle w:val="Odsekzoznamu"/>
        <w:numPr>
          <w:ilvl w:val="1"/>
          <w:numId w:val="23"/>
        </w:numPr>
        <w:spacing w:before="120" w:after="120"/>
        <w:ind w:left="425" w:hanging="425"/>
        <w:contextualSpacing w:val="0"/>
        <w:jc w:val="both"/>
      </w:pPr>
      <w:ins w:id="346" w:author="Autor">
        <w:r>
          <w:t xml:space="preserve">RO aktualizuje Plán hodnotení OP podľa reálnej potreby RO pri implementácii OP, a to formou jeho doplnenia, preformulovania, vypustenia hodnotení alebo textu. Štruktúra a forma aktualizovaného Plánu hodnotení OP je rovnaká ako v prípade schváleného Plánu hodnotení OP na programové obdobie 2014 – 2020. </w:t>
        </w:r>
      </w:ins>
      <w:del w:id="347" w:author="Autor">
        <w:r w:rsidR="000A2A83" w:rsidRPr="000A2A83" w:rsidDel="007234EB">
          <w:delText xml:space="preserve">RO </w:delText>
        </w:r>
        <w:r w:rsidR="000A2A83" w:rsidRPr="000A2A83" w:rsidDel="00530602">
          <w:delText xml:space="preserve"> </w:delText>
        </w:r>
        <w:r w:rsidR="000A2A83" w:rsidRPr="000A2A83" w:rsidDel="007234EB">
          <w:delText xml:space="preserve">aktualizuje </w:delText>
        </w:r>
        <w:r w:rsidR="001F52BB" w:rsidDel="007234EB">
          <w:delText xml:space="preserve">a reviduje </w:delText>
        </w:r>
        <w:r w:rsidR="002F01FE" w:rsidDel="007234EB">
          <w:delText xml:space="preserve">podľa </w:delText>
        </w:r>
        <w:r w:rsidR="001F52BB" w:rsidDel="007234EB">
          <w:delText xml:space="preserve">aktuálnej </w:delText>
        </w:r>
        <w:r w:rsidR="002F01FE" w:rsidDel="007234EB">
          <w:delText>potreby</w:delText>
        </w:r>
        <w:r w:rsidR="001F52BB" w:rsidDel="007234EB">
          <w:delText xml:space="preserve"> zoznam </w:delText>
        </w:r>
        <w:r w:rsidR="002F01FE" w:rsidDel="007234EB">
          <w:delText xml:space="preserve"> </w:delText>
        </w:r>
        <w:r w:rsidR="00065BF2" w:rsidRPr="000A2A83" w:rsidDel="007234EB">
          <w:delText>plánovan</w:delText>
        </w:r>
        <w:r w:rsidR="001F52BB" w:rsidDel="007234EB">
          <w:delText>ých</w:delText>
        </w:r>
        <w:r w:rsidR="00065BF2" w:rsidRPr="000A2A83" w:rsidDel="007234EB">
          <w:delText xml:space="preserve"> hodnoten</w:delText>
        </w:r>
        <w:r w:rsidR="001F52BB" w:rsidDel="007234EB">
          <w:delText>í</w:delText>
        </w:r>
        <w:r w:rsidR="00065BF2" w:rsidRPr="000A2A83" w:rsidDel="007234EB">
          <w:delText xml:space="preserve"> na obdobie 2014 – 2020</w:delText>
        </w:r>
        <w:r w:rsidR="001F52BB" w:rsidDel="007234EB">
          <w:rPr>
            <w:rStyle w:val="Odkaznapoznmkupodiarou"/>
          </w:rPr>
          <w:footnoteReference w:id="22"/>
        </w:r>
        <w:r w:rsidR="006C3A41" w:rsidDel="007234EB">
          <w:delText>.</w:delText>
        </w:r>
      </w:del>
      <w:r w:rsidR="006C3A41">
        <w:t xml:space="preserve"> Aktualiz</w:t>
      </w:r>
      <w:ins w:id="350" w:author="Autor">
        <w:r w:rsidR="00F93702">
          <w:t>ovaný</w:t>
        </w:r>
      </w:ins>
      <w:del w:id="351" w:author="Autor">
        <w:r w:rsidR="006C3A41" w:rsidDel="00F93702">
          <w:delText>áciu</w:delText>
        </w:r>
      </w:del>
      <w:r w:rsidR="006C3A41">
        <w:t xml:space="preserve"> Plán</w:t>
      </w:r>
      <w:del w:id="352" w:author="Autor">
        <w:r w:rsidR="006C3A41" w:rsidDel="00F93702">
          <w:delText>u</w:delText>
        </w:r>
      </w:del>
      <w:r w:rsidR="006C3A41">
        <w:t xml:space="preserve"> hodnotení OP schvaľuje MV.</w:t>
      </w:r>
      <w:r w:rsidR="00065BF2" w:rsidRPr="000A2A83">
        <w:t xml:space="preserve"> </w:t>
      </w:r>
      <w:del w:id="353" w:author="Autor">
        <w:r w:rsidR="00065BF2" w:rsidRPr="002F01FE" w:rsidDel="00530602">
          <w:delText xml:space="preserve"> </w:delText>
        </w:r>
      </w:del>
      <w:r w:rsidR="002F01FE" w:rsidRPr="00F81DB5">
        <w:rPr>
          <w:bCs/>
        </w:rPr>
        <w:t>Následne</w:t>
      </w:r>
      <w:r w:rsidR="008D5497">
        <w:rPr>
          <w:bCs/>
        </w:rPr>
        <w:t xml:space="preserve"> RO</w:t>
      </w:r>
      <w:r w:rsidR="002F01FE" w:rsidRPr="00F81DB5">
        <w:rPr>
          <w:bCs/>
        </w:rPr>
        <w:t xml:space="preserve"> </w:t>
      </w:r>
      <w:ins w:id="354" w:author="Autor">
        <w:r w:rsidR="000942E6">
          <w:rPr>
            <w:bCs/>
          </w:rPr>
          <w:t xml:space="preserve">zasiela </w:t>
        </w:r>
      </w:ins>
      <w:del w:id="355" w:author="Autor">
        <w:r w:rsidR="002F01FE" w:rsidRPr="00F81DB5" w:rsidDel="000942E6">
          <w:rPr>
            <w:bCs/>
          </w:rPr>
          <w:delText xml:space="preserve">informuje </w:delText>
        </w:r>
      </w:del>
      <w:r w:rsidR="002F01FE" w:rsidRPr="00F81DB5">
        <w:rPr>
          <w:bCs/>
        </w:rPr>
        <w:t xml:space="preserve">CKO </w:t>
      </w:r>
      <w:ins w:id="356" w:author="Autor">
        <w:r w:rsidR="000942E6">
          <w:rPr>
            <w:bCs/>
          </w:rPr>
          <w:t xml:space="preserve">informáciu </w:t>
        </w:r>
      </w:ins>
      <w:r w:rsidR="002F01FE" w:rsidRPr="00F81DB5">
        <w:rPr>
          <w:bCs/>
        </w:rPr>
        <w:t>o</w:t>
      </w:r>
      <w:del w:id="357" w:author="Autor">
        <w:r w:rsidR="002F01FE" w:rsidRPr="00F81DB5" w:rsidDel="00F93702">
          <w:rPr>
            <w:bCs/>
          </w:rPr>
          <w:delText> </w:delText>
        </w:r>
      </w:del>
      <w:ins w:id="358" w:author="Autor">
        <w:r w:rsidR="00F93702">
          <w:rPr>
            <w:bCs/>
          </w:rPr>
          <w:t> </w:t>
        </w:r>
      </w:ins>
      <w:r w:rsidR="002F01FE" w:rsidRPr="00F81DB5">
        <w:rPr>
          <w:bCs/>
        </w:rPr>
        <w:t>schválen</w:t>
      </w:r>
      <w:ins w:id="359" w:author="Autor">
        <w:r w:rsidR="00F93702">
          <w:rPr>
            <w:bCs/>
          </w:rPr>
          <w:t xml:space="preserve">om aktualizovanom Pláne hodnotení OP </w:t>
        </w:r>
      </w:ins>
      <w:del w:id="360" w:author="Autor">
        <w:r w:rsidR="002F01FE" w:rsidRPr="00F81DB5" w:rsidDel="00F93702">
          <w:rPr>
            <w:bCs/>
          </w:rPr>
          <w:delText>ej aktualizácii</w:delText>
        </w:r>
        <w:r w:rsidR="008D5497" w:rsidDel="00F93702">
          <w:rPr>
            <w:bCs/>
          </w:rPr>
          <w:delText xml:space="preserve"> </w:delText>
        </w:r>
        <w:r w:rsidR="008D5497" w:rsidDel="000942E6">
          <w:rPr>
            <w:bCs/>
          </w:rPr>
          <w:delText xml:space="preserve">jej zaslaním </w:delText>
        </w:r>
      </w:del>
      <w:r w:rsidR="008D5497">
        <w:rPr>
          <w:bCs/>
        </w:rPr>
        <w:t xml:space="preserve">prostredníctvom e-mailu na adresu </w:t>
      </w:r>
      <w:ins w:id="361" w:author="Autor">
        <w:r w:rsidR="00D73298">
          <w:rPr>
            <w:bCs/>
          </w:rPr>
          <w:fldChar w:fldCharType="begin"/>
        </w:r>
        <w:r w:rsidR="00D73298">
          <w:rPr>
            <w:bCs/>
          </w:rPr>
          <w:instrText xml:space="preserve"> HYPERLINK "mailto:</w:instrText>
        </w:r>
      </w:ins>
      <w:r w:rsidR="00D73298">
        <w:rPr>
          <w:bCs/>
        </w:rPr>
        <w:instrText>hodnotenie.cko@</w:instrText>
      </w:r>
      <w:ins w:id="362" w:author="Autor">
        <w:r w:rsidR="00D73298">
          <w:rPr>
            <w:bCs/>
          </w:rPr>
          <w:instrText xml:space="preserve">vicepremier.gov.sk" </w:instrText>
        </w:r>
        <w:r w:rsidR="00D73298">
          <w:rPr>
            <w:bCs/>
          </w:rPr>
          <w:fldChar w:fldCharType="separate"/>
        </w:r>
      </w:ins>
      <w:r w:rsidR="00D73298" w:rsidRPr="0017155C">
        <w:rPr>
          <w:rStyle w:val="Hypertextovprepojenie"/>
          <w:bCs/>
        </w:rPr>
        <w:t>hodnotenie.cko@</w:t>
      </w:r>
      <w:ins w:id="363" w:author="Autor">
        <w:r w:rsidR="00D73298" w:rsidRPr="0017155C">
          <w:rPr>
            <w:rStyle w:val="Hypertextovprepojenie"/>
            <w:bCs/>
          </w:rPr>
          <w:t>vicepremier.gov.sk</w:t>
        </w:r>
        <w:r w:rsidR="00D73298">
          <w:rPr>
            <w:bCs/>
          </w:rPr>
          <w:fldChar w:fldCharType="end"/>
        </w:r>
        <w:r w:rsidR="00D73298">
          <w:rPr>
            <w:bCs/>
          </w:rPr>
          <w:t xml:space="preserve"> </w:t>
        </w:r>
      </w:ins>
      <w:del w:id="364" w:author="Autor">
        <w:r w:rsidR="008D5497" w:rsidDel="00D73298">
          <w:rPr>
            <w:bCs/>
          </w:rPr>
          <w:delText>vlada.gov.sk</w:delText>
        </w:r>
      </w:del>
      <w:r w:rsidR="002F01FE" w:rsidRPr="002F01FE">
        <w:t>.</w:t>
      </w:r>
    </w:p>
    <w:p w:rsidR="005B7098" w:rsidRPr="000A2A83" w:rsidRDefault="00B76F89" w:rsidP="000E09D6">
      <w:pPr>
        <w:pStyle w:val="Odsekzoznamu"/>
        <w:numPr>
          <w:ilvl w:val="1"/>
          <w:numId w:val="23"/>
        </w:numPr>
        <w:spacing w:before="120" w:after="120"/>
        <w:ind w:left="425" w:hanging="425"/>
        <w:contextualSpacing w:val="0"/>
        <w:jc w:val="both"/>
      </w:pPr>
      <w:r>
        <w:rPr>
          <w:color w:val="222222"/>
        </w:rPr>
        <w:t xml:space="preserve">Návrh plánu hodnotení na programové obdobie </w:t>
      </w:r>
      <w:ins w:id="365" w:author="Autor">
        <w:r w:rsidR="000942E6">
          <w:rPr>
            <w:color w:val="222222"/>
          </w:rPr>
          <w:t xml:space="preserve">2014 – 2020 </w:t>
        </w:r>
      </w:ins>
      <w:r>
        <w:rPr>
          <w:color w:val="222222"/>
        </w:rPr>
        <w:t>a k</w:t>
      </w:r>
      <w:r w:rsidR="00534DCB" w:rsidRPr="000A2A83">
        <w:rPr>
          <w:color w:val="222222"/>
        </w:rPr>
        <w:t>ažd</w:t>
      </w:r>
      <w:r w:rsidR="00065BF2">
        <w:rPr>
          <w:color w:val="222222"/>
        </w:rPr>
        <w:t>ú</w:t>
      </w:r>
      <w:r w:rsidR="00534DCB" w:rsidRPr="000A2A83">
        <w:rPr>
          <w:color w:val="222222"/>
        </w:rPr>
        <w:t xml:space="preserve"> aktualizáci</w:t>
      </w:r>
      <w:r w:rsidR="00065BF2">
        <w:rPr>
          <w:color w:val="222222"/>
        </w:rPr>
        <w:t>u</w:t>
      </w:r>
      <w:r w:rsidR="00534DCB" w:rsidRPr="000A2A83">
        <w:rPr>
          <w:color w:val="222222"/>
        </w:rPr>
        <w:t xml:space="preserve"> </w:t>
      </w:r>
      <w:r w:rsidR="00E1751E">
        <w:rPr>
          <w:color w:val="222222"/>
        </w:rPr>
        <w:t>jednotlivých</w:t>
      </w:r>
      <w:r>
        <w:rPr>
          <w:color w:val="222222"/>
        </w:rPr>
        <w:t xml:space="preserve"> plánovaných </w:t>
      </w:r>
      <w:del w:id="366" w:author="Autor">
        <w:r w:rsidR="00534DCB" w:rsidRPr="000A2A83" w:rsidDel="000942E6">
          <w:rPr>
            <w:color w:val="222222"/>
          </w:rPr>
          <w:delText xml:space="preserve"> </w:delText>
        </w:r>
      </w:del>
      <w:r w:rsidR="00534DCB" w:rsidRPr="000A2A83">
        <w:rPr>
          <w:color w:val="222222"/>
        </w:rPr>
        <w:t xml:space="preserve">hodnotení </w:t>
      </w:r>
      <w:r w:rsidR="00B94933">
        <w:rPr>
          <w:color w:val="222222"/>
        </w:rPr>
        <w:t>má možnosť pripomienkovať, doplniť, resp. pozmeniť pracovná skupina pre hodnotenie OP, vecne príslušné útvary, partneri a pod.</w:t>
      </w:r>
      <w:ins w:id="367" w:author="Autor">
        <w:r w:rsidR="00F93702">
          <w:rPr>
            <w:color w:val="222222"/>
          </w:rPr>
          <w:t>.</w:t>
        </w:r>
      </w:ins>
      <w:r w:rsidR="00B94933">
        <w:rPr>
          <w:color w:val="222222"/>
        </w:rPr>
        <w:t xml:space="preserve">  </w:t>
      </w:r>
      <w:del w:id="368" w:author="Autor">
        <w:r w:rsidR="00B94933" w:rsidDel="000942E6">
          <w:rPr>
            <w:color w:val="222222"/>
          </w:rPr>
          <w:delText>N</w:delText>
        </w:r>
        <w:r w:rsidR="00B94933" w:rsidRPr="0054687E" w:rsidDel="000942E6">
          <w:rPr>
            <w:color w:val="222222"/>
          </w:rPr>
          <w:delText>a záver a</w:delText>
        </w:r>
      </w:del>
      <w:ins w:id="369" w:author="Autor">
        <w:r w:rsidR="000942E6">
          <w:rPr>
            <w:color w:val="222222"/>
          </w:rPr>
          <w:t>A</w:t>
        </w:r>
      </w:ins>
      <w:r w:rsidR="00B94933" w:rsidRPr="0054687E">
        <w:rPr>
          <w:color w:val="222222"/>
        </w:rPr>
        <w:t>ktualiz</w:t>
      </w:r>
      <w:ins w:id="370" w:author="Autor">
        <w:r w:rsidR="00F93702">
          <w:rPr>
            <w:color w:val="222222"/>
          </w:rPr>
          <w:t xml:space="preserve">ovaný Plán hodnotení OP </w:t>
        </w:r>
      </w:ins>
      <w:del w:id="371" w:author="Autor">
        <w:r w:rsidR="00B94933" w:rsidRPr="0054687E" w:rsidDel="00F93702">
          <w:rPr>
            <w:color w:val="222222"/>
          </w:rPr>
          <w:delText xml:space="preserve">áciu </w:delText>
        </w:r>
      </w:del>
      <w:ins w:id="372" w:author="Autor">
        <w:r w:rsidR="00F93702">
          <w:rPr>
            <w:color w:val="222222"/>
          </w:rPr>
          <w:t xml:space="preserve"> </w:t>
        </w:r>
      </w:ins>
      <w:r w:rsidR="00526AFD" w:rsidRPr="000A2A83">
        <w:rPr>
          <w:color w:val="222222"/>
        </w:rPr>
        <w:t>schvaľ</w:t>
      </w:r>
      <w:r w:rsidR="000A2A83">
        <w:rPr>
          <w:color w:val="222222"/>
        </w:rPr>
        <w:t xml:space="preserve">uje </w:t>
      </w:r>
      <w:del w:id="373" w:author="Autor">
        <w:r w:rsidDel="000942E6">
          <w:rPr>
            <w:color w:val="222222"/>
          </w:rPr>
          <w:delText xml:space="preserve"> </w:delText>
        </w:r>
      </w:del>
      <w:r>
        <w:rPr>
          <w:color w:val="222222"/>
        </w:rPr>
        <w:t xml:space="preserve">MV </w:t>
      </w:r>
      <w:r w:rsidR="00526AFD" w:rsidRPr="000A2A83">
        <w:rPr>
          <w:color w:val="222222"/>
        </w:rPr>
        <w:t>pre OP v súlade s</w:t>
      </w:r>
      <w:r w:rsidR="006D323A">
        <w:rPr>
          <w:color w:val="222222"/>
        </w:rPr>
        <w:t xml:space="preserve"> ods. 2 písm. c) </w:t>
      </w:r>
      <w:r w:rsidR="00526AFD" w:rsidRPr="000A2A83">
        <w:rPr>
          <w:color w:val="222222"/>
        </w:rPr>
        <w:t>čl. 1</w:t>
      </w:r>
      <w:r w:rsidR="00932C85" w:rsidRPr="000A2A83">
        <w:rPr>
          <w:color w:val="222222"/>
        </w:rPr>
        <w:t xml:space="preserve">10 </w:t>
      </w:r>
      <w:del w:id="374" w:author="Autor">
        <w:r w:rsidR="00932C85" w:rsidRPr="000A2A83" w:rsidDel="00530602">
          <w:rPr>
            <w:color w:val="222222"/>
          </w:rPr>
          <w:delText xml:space="preserve"> </w:delText>
        </w:r>
      </w:del>
      <w:r w:rsidR="00932C85" w:rsidRPr="000A2A83">
        <w:rPr>
          <w:color w:val="222222"/>
        </w:rPr>
        <w:t>všeobecného nariadenia</w:t>
      </w:r>
      <w:ins w:id="375" w:author="Autor">
        <w:r w:rsidR="00530602">
          <w:rPr>
            <w:color w:val="222222"/>
          </w:rPr>
          <w:t>.</w:t>
        </w:r>
      </w:ins>
      <w:r w:rsidR="00472278">
        <w:rPr>
          <w:color w:val="222222"/>
        </w:rPr>
        <w:t xml:space="preserve"> </w:t>
      </w:r>
    </w:p>
    <w:p w:rsidR="00526AFD" w:rsidRPr="007D6B05" w:rsidRDefault="003D3314" w:rsidP="003D3314">
      <w:pPr>
        <w:pStyle w:val="MPCKO2"/>
      </w:pPr>
      <w:bookmarkStart w:id="376" w:name="_Toc489347867"/>
      <w:r>
        <w:t>3</w:t>
      </w:r>
      <w:r w:rsidR="00526AFD">
        <w:t>.</w:t>
      </w:r>
      <w:r>
        <w:t>4</w:t>
      </w:r>
      <w:r w:rsidR="00932C85">
        <w:t xml:space="preserve"> </w:t>
      </w:r>
      <w:r w:rsidR="00526AFD" w:rsidRPr="007D6B05">
        <w:t xml:space="preserve">Vyhodnotenie plnenia </w:t>
      </w:r>
      <w:del w:id="377" w:author="Autor">
        <w:r w:rsidR="00526AFD" w:rsidRPr="007D6B05" w:rsidDel="00530602">
          <w:delText xml:space="preserve"> </w:delText>
        </w:r>
      </w:del>
      <w:r w:rsidR="00526AFD" w:rsidRPr="007D6B05">
        <w:t>plánu hodnotení</w:t>
      </w:r>
      <w:bookmarkEnd w:id="376"/>
    </w:p>
    <w:p w:rsidR="00526AFD" w:rsidRDefault="00526AFD" w:rsidP="000E09D6">
      <w:pPr>
        <w:pStyle w:val="Odsekzoznamu"/>
        <w:numPr>
          <w:ilvl w:val="0"/>
          <w:numId w:val="7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705CB3">
        <w:rPr>
          <w:color w:val="222222"/>
        </w:rPr>
        <w:t>RO predkladá v súlade s</w:t>
      </w:r>
      <w:r w:rsidR="006D323A">
        <w:rPr>
          <w:color w:val="222222"/>
        </w:rPr>
        <w:t xml:space="preserve"> ods. 1, písm. b) </w:t>
      </w:r>
      <w:r w:rsidRPr="00705CB3">
        <w:rPr>
          <w:color w:val="222222"/>
        </w:rPr>
        <w:t xml:space="preserve">čl. 110 </w:t>
      </w:r>
      <w:del w:id="378" w:author="Autor">
        <w:r w:rsidRPr="00705CB3" w:rsidDel="00530602">
          <w:rPr>
            <w:color w:val="222222"/>
          </w:rPr>
          <w:delText xml:space="preserve">  </w:delText>
        </w:r>
      </w:del>
      <w:r w:rsidRPr="00705CB3">
        <w:rPr>
          <w:color w:val="222222"/>
        </w:rPr>
        <w:t xml:space="preserve">všeobecného nariadenia </w:t>
      </w:r>
      <w:r w:rsidR="00B05861" w:rsidRPr="00705CB3">
        <w:rPr>
          <w:color w:val="222222"/>
        </w:rPr>
        <w:t>vyhodnot</w:t>
      </w:r>
      <w:r w:rsidR="00B05861">
        <w:rPr>
          <w:color w:val="222222"/>
        </w:rPr>
        <w:t xml:space="preserve">enie plánu hodnotení OP </w:t>
      </w:r>
      <w:r w:rsidRPr="00705CB3">
        <w:rPr>
          <w:color w:val="222222"/>
        </w:rPr>
        <w:t>minimálne raz za rok MV</w:t>
      </w:r>
      <w:r w:rsidR="00FB69DF">
        <w:rPr>
          <w:color w:val="222222"/>
        </w:rPr>
        <w:t xml:space="preserve">, ktorý preskúma </w:t>
      </w:r>
      <w:r w:rsidR="00EB1061">
        <w:rPr>
          <w:color w:val="222222"/>
        </w:rPr>
        <w:t xml:space="preserve">prijaté </w:t>
      </w:r>
      <w:r w:rsidR="00FB69DF">
        <w:rPr>
          <w:color w:val="222222"/>
        </w:rPr>
        <w:t xml:space="preserve">opatrenia vzhľadom </w:t>
      </w:r>
      <w:r w:rsidR="00EB1061">
        <w:rPr>
          <w:color w:val="222222"/>
        </w:rPr>
        <w:t xml:space="preserve">k </w:t>
      </w:r>
      <w:r w:rsidR="00FB69DF">
        <w:rPr>
          <w:color w:val="222222"/>
        </w:rPr>
        <w:t>zistenia</w:t>
      </w:r>
      <w:r w:rsidR="00EB1061">
        <w:rPr>
          <w:color w:val="222222"/>
        </w:rPr>
        <w:t>m</w:t>
      </w:r>
      <w:r w:rsidR="00FB69DF">
        <w:rPr>
          <w:color w:val="222222"/>
        </w:rPr>
        <w:t xml:space="preserve"> hodnotení.</w:t>
      </w:r>
      <w:r w:rsidR="00165699">
        <w:rPr>
          <w:rStyle w:val="Odkaznapoznmkupodiarou"/>
          <w:color w:val="222222"/>
        </w:rPr>
        <w:footnoteReference w:id="23"/>
      </w:r>
    </w:p>
    <w:p w:rsidR="007D74C8" w:rsidRPr="0094101A" w:rsidRDefault="007D74C8" w:rsidP="000E09D6">
      <w:pPr>
        <w:pStyle w:val="Odsekzoznamu"/>
        <w:numPr>
          <w:ilvl w:val="0"/>
          <w:numId w:val="7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FB54D6">
        <w:rPr>
          <w:color w:val="222222"/>
        </w:rPr>
        <w:t xml:space="preserve">RO nie je povinný predložiť na MV informáciu o realizovaných hodnoteniach a ich výsledkoch ako samostatný dokument v takom prípade, ak </w:t>
      </w:r>
      <w:r w:rsidR="0094101A">
        <w:rPr>
          <w:color w:val="222222"/>
        </w:rPr>
        <w:t xml:space="preserve">sa </w:t>
      </w:r>
      <w:r w:rsidRPr="00FB54D6">
        <w:rPr>
          <w:color w:val="222222"/>
        </w:rPr>
        <w:t xml:space="preserve">na zasadnutí </w:t>
      </w:r>
      <w:ins w:id="383" w:author="Autor">
        <w:r w:rsidR="00D73298">
          <w:rPr>
            <w:color w:val="222222"/>
          </w:rPr>
          <w:t xml:space="preserve">prerokovávajú </w:t>
        </w:r>
      </w:ins>
      <w:del w:id="384" w:author="Autor">
        <w:r w:rsidDel="00D73298">
          <w:rPr>
            <w:color w:val="222222"/>
          </w:rPr>
          <w:delText>prejednáva</w:delText>
        </w:r>
        <w:r w:rsidR="00E036FC" w:rsidDel="00D73298">
          <w:rPr>
            <w:color w:val="222222"/>
          </w:rPr>
          <w:delText>jú</w:delText>
        </w:r>
        <w:r w:rsidDel="00D73298">
          <w:rPr>
            <w:color w:val="222222"/>
          </w:rPr>
          <w:delText xml:space="preserve"> </w:delText>
        </w:r>
      </w:del>
      <w:r w:rsidR="00E036FC">
        <w:rPr>
          <w:color w:val="222222"/>
        </w:rPr>
        <w:t xml:space="preserve">dokumenty obsahujúce </w:t>
      </w:r>
      <w:del w:id="385" w:author="Autor">
        <w:r w:rsidR="00E036FC" w:rsidDel="00D73298">
          <w:rPr>
            <w:color w:val="222222"/>
          </w:rPr>
          <w:delText xml:space="preserve"> </w:delText>
        </w:r>
      </w:del>
      <w:r w:rsidR="00E036FC">
        <w:rPr>
          <w:color w:val="222222"/>
        </w:rPr>
        <w:t>informáciu o stave hodnotenia</w:t>
      </w:r>
      <w:del w:id="386" w:author="Autor">
        <w:r w:rsidR="00E036FC" w:rsidDel="00530602">
          <w:rPr>
            <w:color w:val="222222"/>
          </w:rPr>
          <w:delText>.</w:delText>
        </w:r>
      </w:del>
      <w:r w:rsidR="00E036FC">
        <w:rPr>
          <w:color w:val="222222"/>
        </w:rPr>
        <w:t xml:space="preserve"> (</w:t>
      </w:r>
      <w:r w:rsidRPr="00FB54D6">
        <w:rPr>
          <w:color w:val="222222"/>
        </w:rPr>
        <w:t xml:space="preserve">napr. výročná správa o vykonávaní </w:t>
      </w:r>
      <w:del w:id="387" w:author="Autor">
        <w:r w:rsidRPr="00FB54D6" w:rsidDel="00530602">
          <w:rPr>
            <w:color w:val="222222"/>
          </w:rPr>
          <w:delText xml:space="preserve"> </w:delText>
        </w:r>
      </w:del>
      <w:r w:rsidRPr="00FB54D6">
        <w:rPr>
          <w:color w:val="222222"/>
        </w:rPr>
        <w:t>OP</w:t>
      </w:r>
      <w:r w:rsidR="00E036FC">
        <w:rPr>
          <w:color w:val="222222"/>
        </w:rPr>
        <w:t>, a</w:t>
      </w:r>
      <w:del w:id="388" w:author="Autor">
        <w:r w:rsidR="00E036FC" w:rsidDel="00530602">
          <w:rPr>
            <w:color w:val="222222"/>
          </w:rPr>
          <w:delText xml:space="preserve"> </w:delText>
        </w:r>
      </w:del>
      <w:ins w:id="389" w:author="Autor">
        <w:r w:rsidR="00530602">
          <w:rPr>
            <w:color w:val="222222"/>
          </w:rPr>
          <w:t> </w:t>
        </w:r>
      </w:ins>
      <w:r w:rsidR="00E036FC">
        <w:rPr>
          <w:color w:val="222222"/>
        </w:rPr>
        <w:t>pod</w:t>
      </w:r>
      <w:ins w:id="390" w:author="Autor">
        <w:r w:rsidR="00530602">
          <w:rPr>
            <w:color w:val="222222"/>
          </w:rPr>
          <w:t>.</w:t>
        </w:r>
      </w:ins>
      <w:r w:rsidR="00E036FC">
        <w:rPr>
          <w:color w:val="222222"/>
        </w:rPr>
        <w:t>).</w:t>
      </w:r>
      <w:r>
        <w:rPr>
          <w:color w:val="222222"/>
        </w:rPr>
        <w:t xml:space="preserve"> </w:t>
      </w:r>
    </w:p>
    <w:p w:rsidR="00526AFD" w:rsidRPr="007D74C8" w:rsidRDefault="00526AFD" w:rsidP="000E09D6">
      <w:pPr>
        <w:pStyle w:val="Odsekzoznamu"/>
        <w:numPr>
          <w:ilvl w:val="0"/>
          <w:numId w:val="7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7D74C8">
        <w:rPr>
          <w:color w:val="222222"/>
        </w:rPr>
        <w:t>RO predkladá CKO každoročne do 31. marca nasledujúceho kalendárneho roku S</w:t>
      </w:r>
      <w:r w:rsidR="000C5538" w:rsidRPr="007D74C8">
        <w:rPr>
          <w:color w:val="222222"/>
        </w:rPr>
        <w:t>úhrnnú s</w:t>
      </w:r>
      <w:r w:rsidRPr="007D74C8">
        <w:rPr>
          <w:color w:val="222222"/>
        </w:rPr>
        <w:t xml:space="preserve">právu </w:t>
      </w:r>
      <w:r w:rsidRPr="00705CB3">
        <w:t>o aktivitách hodnotenia a výsledkoch hodnotení za OP za predchádzaj</w:t>
      </w:r>
      <w:r>
        <w:t>úci kalendárny rok. Súčasťou te</w:t>
      </w:r>
      <w:r w:rsidRPr="00705CB3">
        <w:t>j</w:t>
      </w:r>
      <w:r w:rsidR="000C5538">
        <w:t>t</w:t>
      </w:r>
      <w:r w:rsidRPr="00705CB3">
        <w:t xml:space="preserve">o správy je aj </w:t>
      </w:r>
      <w:del w:id="391" w:author="Autor">
        <w:r w:rsidRPr="00705CB3" w:rsidDel="00112391">
          <w:delText xml:space="preserve">prehľad </w:delText>
        </w:r>
      </w:del>
      <w:ins w:id="392" w:author="Autor">
        <w:r w:rsidR="00112391">
          <w:t>odpočet</w:t>
        </w:r>
        <w:r w:rsidR="00112391" w:rsidRPr="00705CB3">
          <w:t xml:space="preserve"> </w:t>
        </w:r>
      </w:ins>
      <w:r w:rsidRPr="00705CB3">
        <w:t>implementácie odporúčaní z</w:t>
      </w:r>
      <w:del w:id="393" w:author="Autor">
        <w:r w:rsidRPr="00705CB3" w:rsidDel="00112391">
          <w:delText xml:space="preserve"> </w:delText>
        </w:r>
      </w:del>
      <w:ins w:id="394" w:author="Autor">
        <w:r w:rsidR="00112391">
          <w:t xml:space="preserve"> vykonaných </w:t>
        </w:r>
      </w:ins>
      <w:r w:rsidRPr="00705CB3">
        <w:t xml:space="preserve">hodnotení. </w:t>
      </w:r>
    </w:p>
    <w:p w:rsidR="00526AFD" w:rsidRPr="00705CB3" w:rsidRDefault="000942E6" w:rsidP="000E09D6">
      <w:pPr>
        <w:pStyle w:val="Odsekzoznamu"/>
        <w:numPr>
          <w:ilvl w:val="0"/>
          <w:numId w:val="7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ins w:id="395" w:author="Autor">
        <w:r>
          <w:t>RO predloží EK v súlade s</w:t>
        </w:r>
      </w:ins>
      <w:del w:id="396" w:author="Autor">
        <w:r w:rsidR="00C709A3" w:rsidDel="00C709A3">
          <w:delText> </w:delText>
        </w:r>
      </w:del>
      <w:ins w:id="397" w:author="Autor">
        <w:r w:rsidR="00C709A3">
          <w:t xml:space="preserve"> ods. 2 </w:t>
        </w:r>
        <w:r>
          <w:t xml:space="preserve">čl. 114 všeobecného nariadenia súhrnnú správu o vykonaných hodnoteniach v programovom období 2014 – 2020 za OP do 31. decembra </w:t>
        </w:r>
        <w:r>
          <w:lastRenderedPageBreak/>
          <w:t>2022</w:t>
        </w:r>
        <w:r w:rsidR="00751D25">
          <w:t>, ktorá bude obsahovať hlavné zistenia z hodnotení realizovaných v programovom období 2014 – 2020</w:t>
        </w:r>
      </w:ins>
      <w:del w:id="398" w:author="Autor">
        <w:r w:rsidR="00526AFD" w:rsidRPr="00705CB3" w:rsidDel="00751D25">
          <w:delText>V súlade s</w:delText>
        </w:r>
        <w:r w:rsidR="006D323A" w:rsidDel="00751D25">
          <w:delText xml:space="preserve"> ods. 2 </w:delText>
        </w:r>
        <w:r w:rsidR="00526AFD" w:rsidRPr="00705CB3" w:rsidDel="00751D25">
          <w:delText>čl. 114 všeobecného nariadenia predloží každý RO do 31.12.2022 EK správu o</w:delText>
        </w:r>
        <w:r w:rsidR="00526AFD" w:rsidRPr="00705CB3" w:rsidDel="000942E6">
          <w:delText xml:space="preserve"> </w:delText>
        </w:r>
        <w:r w:rsidR="00526AFD" w:rsidRPr="00705CB3" w:rsidDel="00751D25">
          <w:delText>hlavných záveroch hodnotení za celé programové obdobie</w:delText>
        </w:r>
      </w:del>
      <w:r w:rsidR="00165699">
        <w:rPr>
          <w:rStyle w:val="Odkaznapoznmkupodiarou"/>
        </w:rPr>
        <w:footnoteReference w:id="24"/>
      </w:r>
      <w:r w:rsidR="00526AFD" w:rsidRPr="00705CB3">
        <w:t>.</w:t>
      </w:r>
    </w:p>
    <w:p w:rsidR="00526AFD" w:rsidRPr="00402FB0" w:rsidRDefault="003D3314" w:rsidP="003D3314">
      <w:pPr>
        <w:pStyle w:val="MPCKO2"/>
      </w:pPr>
      <w:bookmarkStart w:id="399" w:name="_Toc489347868"/>
      <w:r>
        <w:t>3</w:t>
      </w:r>
      <w:r w:rsidR="00526AFD" w:rsidRPr="004A2C1D">
        <w:t>.</w:t>
      </w:r>
      <w:r>
        <w:t>5</w:t>
      </w:r>
      <w:r w:rsidR="00526AFD" w:rsidRPr="004A2C1D">
        <w:t xml:space="preserve">  Pravidlá pre informovanosť a publicitu</w:t>
      </w:r>
      <w:bookmarkEnd w:id="399"/>
    </w:p>
    <w:p w:rsidR="00AF6538" w:rsidRDefault="00526AFD" w:rsidP="000E09D6">
      <w:pPr>
        <w:pStyle w:val="Odsekzoznamu"/>
        <w:numPr>
          <w:ilvl w:val="0"/>
          <w:numId w:val="8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705CB3">
        <w:rPr>
          <w:color w:val="222222"/>
        </w:rPr>
        <w:t xml:space="preserve">Vzhľadom na strategický rozmer plánu hodnotení </w:t>
      </w:r>
      <w:del w:id="400" w:author="Autor">
        <w:r w:rsidRPr="00705CB3" w:rsidDel="00112391">
          <w:rPr>
            <w:color w:val="222222"/>
          </w:rPr>
          <w:delText xml:space="preserve"> </w:delText>
        </w:r>
      </w:del>
      <w:r w:rsidRPr="00705CB3">
        <w:rPr>
          <w:color w:val="222222"/>
        </w:rPr>
        <w:t>je nevyhnutné zverej</w:t>
      </w:r>
      <w:r w:rsidR="006F77AE">
        <w:rPr>
          <w:color w:val="222222"/>
        </w:rPr>
        <w:t>niť plán hodnotení</w:t>
      </w:r>
      <w:r w:rsidR="00257735">
        <w:rPr>
          <w:color w:val="222222"/>
        </w:rPr>
        <w:t xml:space="preserve">, resp. </w:t>
      </w:r>
      <w:r w:rsidR="00E036FC">
        <w:rPr>
          <w:color w:val="222222"/>
        </w:rPr>
        <w:t xml:space="preserve">aktualizovaný zoznam </w:t>
      </w:r>
      <w:r w:rsidR="00850835">
        <w:rPr>
          <w:color w:val="222222"/>
        </w:rPr>
        <w:t xml:space="preserve">plánovaných </w:t>
      </w:r>
      <w:r w:rsidR="00257735">
        <w:rPr>
          <w:color w:val="222222"/>
        </w:rPr>
        <w:t xml:space="preserve">hodnotení na príslušný kalendárny rok </w:t>
      </w:r>
      <w:r w:rsidR="006F77AE">
        <w:rPr>
          <w:color w:val="222222"/>
        </w:rPr>
        <w:t xml:space="preserve"> na webovom sí</w:t>
      </w:r>
      <w:r w:rsidRPr="00705CB3">
        <w:rPr>
          <w:color w:val="222222"/>
        </w:rPr>
        <w:t>dle RO pre OP.</w:t>
      </w:r>
    </w:p>
    <w:p w:rsidR="00526AFD" w:rsidRDefault="00AF6538" w:rsidP="000E09D6">
      <w:pPr>
        <w:pStyle w:val="Odsekzoznamu"/>
        <w:numPr>
          <w:ilvl w:val="0"/>
          <w:numId w:val="8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Záverečná hodnotiaca správa </w:t>
      </w:r>
      <w:ins w:id="401" w:author="Autor">
        <w:r w:rsidR="00112391">
          <w:rPr>
            <w:color w:val="222222"/>
          </w:rPr>
          <w:t xml:space="preserve">z interného, externého resp. kombinovaného hodnotenia </w:t>
        </w:r>
      </w:ins>
      <w:r>
        <w:rPr>
          <w:color w:val="222222"/>
        </w:rPr>
        <w:t xml:space="preserve">je zverejnená </w:t>
      </w:r>
      <w:del w:id="402" w:author="Autor">
        <w:r w:rsidDel="00112391">
          <w:rPr>
            <w:color w:val="222222"/>
          </w:rPr>
          <w:delText xml:space="preserve"> </w:delText>
        </w:r>
      </w:del>
      <w:r>
        <w:rPr>
          <w:color w:val="222222"/>
        </w:rPr>
        <w:t>na webovom sídle RO pre OP</w:t>
      </w:r>
      <w:ins w:id="403" w:author="Autor">
        <w:r w:rsidR="00112391">
          <w:rPr>
            <w:color w:val="222222"/>
          </w:rPr>
          <w:t xml:space="preserve"> vrátane stručného zhrnutia vypracovaného v anglickom jazyku</w:t>
        </w:r>
      </w:ins>
      <w:r>
        <w:rPr>
          <w:color w:val="222222"/>
        </w:rPr>
        <w:t xml:space="preserve">. </w:t>
      </w:r>
      <w:r w:rsidR="00526AFD" w:rsidRPr="00705CB3">
        <w:rPr>
          <w:color w:val="222222"/>
        </w:rPr>
        <w:t xml:space="preserve">  </w:t>
      </w:r>
    </w:p>
    <w:p w:rsidR="004D0722" w:rsidRPr="004D0722" w:rsidRDefault="004D0722" w:rsidP="000E09D6">
      <w:pPr>
        <w:pStyle w:val="Odsekzoznamu"/>
        <w:numPr>
          <w:ilvl w:val="0"/>
          <w:numId w:val="8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4D0722">
        <w:rPr>
          <w:color w:val="222222"/>
        </w:rPr>
        <w:t xml:space="preserve">RO zverejňuje </w:t>
      </w:r>
      <w:r>
        <w:rPr>
          <w:color w:val="222222"/>
        </w:rPr>
        <w:t>informáciu o</w:t>
      </w:r>
      <w:del w:id="404" w:author="Autor">
        <w:r w:rsidDel="00996C22">
          <w:rPr>
            <w:color w:val="222222"/>
          </w:rPr>
          <w:delText> </w:delText>
        </w:r>
      </w:del>
      <w:ins w:id="405" w:author="Autor">
        <w:r w:rsidR="00996C22">
          <w:rPr>
            <w:color w:val="222222"/>
          </w:rPr>
          <w:t xml:space="preserve"> stave </w:t>
        </w:r>
      </w:ins>
      <w:r>
        <w:rPr>
          <w:color w:val="222222"/>
        </w:rPr>
        <w:t>plnen</w:t>
      </w:r>
      <w:ins w:id="406" w:author="Autor">
        <w:r w:rsidR="00996C22">
          <w:rPr>
            <w:color w:val="222222"/>
          </w:rPr>
          <w:t>ia</w:t>
        </w:r>
      </w:ins>
      <w:del w:id="407" w:author="Autor">
        <w:r w:rsidDel="00996C22">
          <w:rPr>
            <w:color w:val="222222"/>
          </w:rPr>
          <w:delText>í</w:delText>
        </w:r>
      </w:del>
      <w:r>
        <w:rPr>
          <w:color w:val="222222"/>
        </w:rPr>
        <w:t xml:space="preserve"> plánu hodnotení </w:t>
      </w:r>
      <w:r w:rsidR="00E036FC">
        <w:rPr>
          <w:color w:val="222222"/>
        </w:rPr>
        <w:t xml:space="preserve">OP </w:t>
      </w:r>
      <w:r>
        <w:rPr>
          <w:color w:val="222222"/>
        </w:rPr>
        <w:t>každoročne v</w:t>
      </w:r>
      <w:r w:rsidR="003B568A">
        <w:rPr>
          <w:color w:val="222222"/>
        </w:rPr>
        <w:t> Súhrnnej s</w:t>
      </w:r>
      <w:r>
        <w:rPr>
          <w:color w:val="222222"/>
        </w:rPr>
        <w:t>práve</w:t>
      </w:r>
      <w:r w:rsidRPr="004D0722">
        <w:rPr>
          <w:color w:val="222222"/>
        </w:rPr>
        <w:t xml:space="preserve"> </w:t>
      </w:r>
      <w:r w:rsidRPr="00705CB3">
        <w:t>o aktivitách hodnotenia a výsledkoch hodnotení za OP za predchádzaj</w:t>
      </w:r>
      <w:r>
        <w:t>úci kalendárny rok na svojom webovom sídle.</w:t>
      </w:r>
    </w:p>
    <w:p w:rsidR="00526AFD" w:rsidRPr="00526AFD" w:rsidRDefault="00526AFD" w:rsidP="00526AFD">
      <w:pPr>
        <w:pStyle w:val="MPCKO1"/>
      </w:pPr>
      <w:bookmarkStart w:id="408" w:name="_Toc489347869"/>
      <w:r>
        <w:t xml:space="preserve">4 </w:t>
      </w:r>
      <w:r w:rsidRPr="00526AFD">
        <w:t>Metódy hodnotenia</w:t>
      </w:r>
      <w:bookmarkEnd w:id="408"/>
    </w:p>
    <w:p w:rsidR="00D51D1D" w:rsidRDefault="00526AFD" w:rsidP="000E09D6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>
        <w:t xml:space="preserve">Hodnotenie je dôležitým prvkom v programovom cykle. </w:t>
      </w:r>
      <w:r w:rsidR="00D51D1D">
        <w:t>Existuje rad metód a techník, ktoré je možne využiť pre dosiahnutie stanovených cieľov hodnotenia.</w:t>
      </w:r>
    </w:p>
    <w:p w:rsidR="00D51D1D" w:rsidRDefault="00D51D1D" w:rsidP="000E09D6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 w:rsidRPr="00CF512E">
        <w:t>Výber</w:t>
      </w:r>
      <w:r>
        <w:t xml:space="preserve"> vhodnej </w:t>
      </w:r>
      <w:del w:id="409" w:author="Autor">
        <w:r w:rsidRPr="00CF512E" w:rsidDel="00112391">
          <w:delText xml:space="preserve"> </w:delText>
        </w:r>
      </w:del>
      <w:r w:rsidRPr="00CF512E">
        <w:t>metód</w:t>
      </w:r>
      <w:r>
        <w:t>y</w:t>
      </w:r>
      <w:r w:rsidRPr="00CF512E">
        <w:t xml:space="preserve"> závisí od </w:t>
      </w:r>
      <w:del w:id="410" w:author="Autor">
        <w:r w:rsidDel="00112391">
          <w:delText> </w:delText>
        </w:r>
      </w:del>
      <w:r>
        <w:t xml:space="preserve">predmetu, cieľa, účelu hodnotenia, štádia </w:t>
      </w:r>
      <w:r w:rsidRPr="00CF512E">
        <w:t xml:space="preserve"> </w:t>
      </w:r>
      <w:r>
        <w:t>programového obdobia</w:t>
      </w:r>
      <w:r w:rsidRPr="00CF512E">
        <w:t>, vývoja intervencie</w:t>
      </w:r>
      <w:r>
        <w:t xml:space="preserve">, </w:t>
      </w:r>
      <w:del w:id="411" w:author="Autor">
        <w:r w:rsidRPr="00CF512E" w:rsidDel="00112391">
          <w:delText xml:space="preserve"> </w:delText>
        </w:r>
      </w:del>
      <w:r w:rsidRPr="00CF512E">
        <w:t>typu h</w:t>
      </w:r>
      <w:r>
        <w:t xml:space="preserve">odnotenia a pod. </w:t>
      </w:r>
    </w:p>
    <w:p w:rsidR="00526AFD" w:rsidRPr="0085279D" w:rsidRDefault="00526AFD" w:rsidP="000E09D6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 w:rsidRPr="0085279D">
        <w:t>V</w:t>
      </w:r>
      <w:r w:rsidR="00D92836">
        <w:t>šeobecn</w:t>
      </w:r>
      <w:r w:rsidR="00E07565">
        <w:t>e</w:t>
      </w:r>
      <w:r w:rsidRPr="0085279D">
        <w:t xml:space="preserve"> sa rozlišujú dva typy hodnoten</w:t>
      </w:r>
      <w:r w:rsidR="0083189A">
        <w:t>í</w:t>
      </w:r>
      <w:r w:rsidRPr="0085279D">
        <w:t xml:space="preserve"> </w:t>
      </w:r>
      <w:del w:id="412" w:author="Autor">
        <w:r w:rsidR="0083189A" w:rsidDel="00112391">
          <w:delText xml:space="preserve"> </w:delText>
        </w:r>
      </w:del>
      <w:r w:rsidR="0083189A">
        <w:t>zameraných na dopady</w:t>
      </w:r>
      <w:r w:rsidRPr="0085279D">
        <w:t>:</w:t>
      </w:r>
    </w:p>
    <w:p w:rsidR="00526AFD" w:rsidRPr="006F77AE" w:rsidRDefault="007572D8" w:rsidP="000E09D6">
      <w:pPr>
        <w:pStyle w:val="Odsekzoznamu"/>
        <w:numPr>
          <w:ilvl w:val="0"/>
          <w:numId w:val="27"/>
        </w:numPr>
        <w:tabs>
          <w:tab w:val="left" w:pos="460"/>
        </w:tabs>
        <w:spacing w:before="120" w:after="120"/>
        <w:ind w:left="851" w:right="55" w:hanging="425"/>
        <w:contextualSpacing w:val="0"/>
        <w:jc w:val="both"/>
      </w:pPr>
      <w:ins w:id="413" w:author="Autor">
        <w:r>
          <w:t>k</w:t>
        </w:r>
      </w:ins>
      <w:del w:id="414" w:author="Autor">
        <w:r w:rsidR="00E07565" w:rsidDel="007572D8">
          <w:delText>K</w:delText>
        </w:r>
      </w:del>
      <w:r w:rsidR="00E07565">
        <w:t>valitatívne h</w:t>
      </w:r>
      <w:r w:rsidR="00526AFD" w:rsidRPr="006F77AE">
        <w:t>odnotenie dopadov na základe teoretických východísk (</w:t>
      </w:r>
      <w:r w:rsidR="00526AFD" w:rsidRPr="006F77AE">
        <w:rPr>
          <w:i/>
        </w:rPr>
        <w:t>Theory-based impact approach</w:t>
      </w:r>
      <w:r w:rsidR="00526AFD" w:rsidRPr="006F77AE">
        <w:t>).</w:t>
      </w:r>
      <w:r w:rsidR="00D92836" w:rsidRPr="006F77AE">
        <w:t xml:space="preserve"> Tento typ  hodnotenia</w:t>
      </w:r>
      <w:r w:rsidR="00526AFD" w:rsidRPr="006F77AE">
        <w:t xml:space="preserve"> sleduje každý krok intervenčnej logiky, </w:t>
      </w:r>
      <w:r w:rsidR="00D92836" w:rsidRPr="006F77AE">
        <w:t xml:space="preserve">identifikuje kauzálne väzby a mechanizmy zmeny  </w:t>
      </w:r>
      <w:r w:rsidR="00526AFD" w:rsidRPr="006F77AE">
        <w:t xml:space="preserve">a odpovedá na otázky </w:t>
      </w:r>
      <w:r w:rsidR="00526AFD" w:rsidRPr="006F77AE">
        <w:rPr>
          <w:i/>
        </w:rPr>
        <w:t>prečo</w:t>
      </w:r>
      <w:r w:rsidR="00526AFD" w:rsidRPr="006F77AE">
        <w:rPr>
          <w:i/>
          <w:spacing w:val="1"/>
        </w:rPr>
        <w:t xml:space="preserve"> a </w:t>
      </w:r>
      <w:r w:rsidR="00526AFD" w:rsidRPr="006F77AE">
        <w:rPr>
          <w:i/>
          <w:spacing w:val="-1"/>
        </w:rPr>
        <w:t xml:space="preserve">ako </w:t>
      </w:r>
      <w:r w:rsidR="00D92836" w:rsidRPr="006F77AE">
        <w:rPr>
          <w:spacing w:val="-1"/>
        </w:rPr>
        <w:t xml:space="preserve">skúmaná </w:t>
      </w:r>
      <w:r w:rsidR="00526AFD" w:rsidRPr="006F77AE">
        <w:t xml:space="preserve">intervencia funguje. </w:t>
      </w:r>
      <w:r w:rsidR="00D92836" w:rsidRPr="006F77AE">
        <w:t xml:space="preserve"> Typické metódy využívané v rámci prístupu sú napr. anal</w:t>
      </w:r>
      <w:r w:rsidR="00E07565">
        <w:t>ý</w:t>
      </w:r>
      <w:r w:rsidR="00D92836" w:rsidRPr="006F77AE">
        <w:t xml:space="preserve">za administratívnych dát, prípadové štúdie, pohovory, dotazníkové prieskumy a podobne. </w:t>
      </w:r>
      <w:r w:rsidR="00526AFD" w:rsidRPr="006F77AE">
        <w:t>Výsledkom tohto prístupu je najmä kvalitatívny odhad dopadov.</w:t>
      </w:r>
    </w:p>
    <w:p w:rsidR="00526AFD" w:rsidRDefault="007572D8" w:rsidP="000E09D6">
      <w:pPr>
        <w:pStyle w:val="Odsekzoznamu"/>
        <w:numPr>
          <w:ilvl w:val="0"/>
          <w:numId w:val="27"/>
        </w:numPr>
        <w:tabs>
          <w:tab w:val="left" w:pos="460"/>
          <w:tab w:val="left" w:pos="1660"/>
        </w:tabs>
        <w:spacing w:before="120" w:after="120"/>
        <w:ind w:left="851" w:right="51" w:hanging="425"/>
        <w:contextualSpacing w:val="0"/>
        <w:jc w:val="both"/>
      </w:pPr>
      <w:ins w:id="415" w:author="Autor">
        <w:r>
          <w:t>k</w:t>
        </w:r>
      </w:ins>
      <w:del w:id="416" w:author="Autor">
        <w:r w:rsidR="00E07565" w:rsidDel="007572D8">
          <w:delText>K</w:delText>
        </w:r>
      </w:del>
      <w:r w:rsidR="00E07565">
        <w:t>vantitatívne k</w:t>
      </w:r>
      <w:r w:rsidR="00526AFD" w:rsidRPr="006F77AE">
        <w:t xml:space="preserve">ontrafaktuálne hodnotenie dopadov </w:t>
      </w:r>
      <w:r w:rsidR="00482326" w:rsidRPr="006F77AE">
        <w:t xml:space="preserve">funguje na princípe porovnávania </w:t>
      </w:r>
      <w:r w:rsidR="00526AFD" w:rsidRPr="006F77AE">
        <w:t xml:space="preserve"> k</w:t>
      </w:r>
      <w:r w:rsidR="00482326" w:rsidRPr="006F77AE">
        <w:t>ontrolnej a porovnávacej skupiny</w:t>
      </w:r>
      <w:r w:rsidR="00526AFD" w:rsidRPr="006F77AE">
        <w:t xml:space="preserve"> a poskytuje odpoveď na otázku, </w:t>
      </w:r>
      <w:r w:rsidR="00482326" w:rsidRPr="006F77AE">
        <w:rPr>
          <w:i/>
        </w:rPr>
        <w:t xml:space="preserve">do akej miery </w:t>
      </w:r>
      <w:r w:rsidR="00482326" w:rsidRPr="006F77AE">
        <w:t>zmeny</w:t>
      </w:r>
      <w:r w:rsidR="00526AFD" w:rsidRPr="006F77AE">
        <w:t xml:space="preserve"> spôsobila intervencia </w:t>
      </w:r>
      <w:r w:rsidR="00526AFD" w:rsidRPr="006F77AE">
        <w:rPr>
          <w:spacing w:val="20"/>
        </w:rPr>
        <w:t xml:space="preserve">a </w:t>
      </w:r>
      <w:r w:rsidR="00482326" w:rsidRPr="006F77AE">
        <w:rPr>
          <w:i/>
        </w:rPr>
        <w:t xml:space="preserve">pre koho. </w:t>
      </w:r>
      <w:r w:rsidR="00482326" w:rsidRPr="006F77AE">
        <w:t>Tento prístup</w:t>
      </w:r>
      <w:r w:rsidR="006F77AE" w:rsidRPr="006F77AE">
        <w:t xml:space="preserve"> </w:t>
      </w:r>
      <w:r w:rsidR="00482326" w:rsidRPr="006F77AE">
        <w:t xml:space="preserve">je založený na modeloch príčiny a následku a sleduje rozdiely očistené od iných faktorov medzi kontrolnými a porovnávacími skupinami </w:t>
      </w:r>
      <w:r w:rsidR="00526AFD" w:rsidRPr="006F77AE">
        <w:t>a porovnáva účinky rôznych nástrojov</w:t>
      </w:r>
      <w:r w:rsidR="00482326" w:rsidRPr="006F77AE">
        <w:t>. Na základe tohto prístupu je možné získať čistý odhad dopadov. Typické metódy využívané v rámci prístupu sú</w:t>
      </w:r>
      <w:r w:rsidR="00482326">
        <w:t xml:space="preserve"> </w:t>
      </w:r>
      <w:r w:rsidR="004B0BC9">
        <w:t>rozdiely v rozdieloch (</w:t>
      </w:r>
      <w:r w:rsidR="00482326" w:rsidRPr="00E46E45">
        <w:t>difference-in-difference</w:t>
      </w:r>
      <w:r w:rsidR="004B0BC9">
        <w:t>)</w:t>
      </w:r>
      <w:r w:rsidR="00482326" w:rsidRPr="00E46E45">
        <w:t xml:space="preserve">, </w:t>
      </w:r>
      <w:r w:rsidR="00972BC6">
        <w:t xml:space="preserve">regresná diskontinuita (regression </w:t>
      </w:r>
      <w:r w:rsidR="00482326" w:rsidRPr="00E46E45">
        <w:t>discontinuity design</w:t>
      </w:r>
      <w:r w:rsidR="00972BC6">
        <w:t>)</w:t>
      </w:r>
      <w:r w:rsidR="00482326" w:rsidRPr="00E46E45">
        <w:t xml:space="preserve">, </w:t>
      </w:r>
      <w:r w:rsidR="004D0722">
        <w:t>inštrumentálne premenné</w:t>
      </w:r>
      <w:r w:rsidR="004D0722" w:rsidRPr="00E46E45">
        <w:t xml:space="preserve"> </w:t>
      </w:r>
      <w:r w:rsidR="004D0722">
        <w:t xml:space="preserve">(instrumental variables), </w:t>
      </w:r>
      <w:r w:rsidR="00482326" w:rsidRPr="00E46E45">
        <w:t>propensity score matching,</w:t>
      </w:r>
      <w:r w:rsidR="004B0BC9">
        <w:t xml:space="preserve"> </w:t>
      </w:r>
      <w:r w:rsidR="00972BC6">
        <w:t xml:space="preserve">a </w:t>
      </w:r>
      <w:r w:rsidR="00482326" w:rsidRPr="00E46E45">
        <w:t>randomised controlled trials</w:t>
      </w:r>
      <w:r w:rsidR="00482326">
        <w:rPr>
          <w:rStyle w:val="Odkaznapoznmkupodiarou"/>
        </w:rPr>
        <w:footnoteReference w:id="25"/>
      </w:r>
      <w:r w:rsidR="00482326" w:rsidRPr="00E46E45">
        <w:t>.</w:t>
      </w:r>
    </w:p>
    <w:p w:rsidR="00482326" w:rsidRPr="00B1479C" w:rsidRDefault="00482326" w:rsidP="000E09D6">
      <w:pPr>
        <w:pStyle w:val="Odsekzoznamu"/>
        <w:numPr>
          <w:ilvl w:val="0"/>
          <w:numId w:val="9"/>
        </w:numPr>
        <w:spacing w:before="120" w:after="120"/>
        <w:ind w:left="426" w:right="51" w:hanging="426"/>
        <w:contextualSpacing w:val="0"/>
        <w:jc w:val="both"/>
      </w:pPr>
      <w:r>
        <w:t>Kontrafaktuálne hodnotenia dopadov majú isté obmedzenia (veľkosť kontrolnej a porovnávacej skupiny, množstvo a kvalita potrebných údajov), ktoré neumožňujú vyhodnocovať isté typy intervencií. Kým intervencie s veľkým množstvom účastníkov a možným vytvorením porovnávacej skupiny sú ideálne (</w:t>
      </w:r>
      <w:r w:rsidR="005F53A8">
        <w:t>na</w:t>
      </w:r>
      <w:r>
        <w:t xml:space="preserve">pr. vzdelávacie aktivity, </w:t>
      </w:r>
      <w:r>
        <w:lastRenderedPageBreak/>
        <w:t xml:space="preserve">podpora podnikania a pod.), naopak veľké infraštruktúrne projekty s problémom vytvoriť dostatočné porovnania sa javia ako nevhodné. </w:t>
      </w:r>
    </w:p>
    <w:p w:rsidR="00526AFD" w:rsidRPr="00526AFD" w:rsidRDefault="00526AFD" w:rsidP="00526AFD">
      <w:pPr>
        <w:pStyle w:val="MPCKO1"/>
      </w:pPr>
      <w:bookmarkStart w:id="417" w:name="_Toc489347870"/>
      <w:r>
        <w:t xml:space="preserve">5 </w:t>
      </w:r>
      <w:r w:rsidRPr="00526AFD">
        <w:t>Zber  údajov</w:t>
      </w:r>
      <w:bookmarkEnd w:id="417"/>
    </w:p>
    <w:p w:rsidR="00526AFD" w:rsidRDefault="00526AFD" w:rsidP="000E09D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</w:pPr>
      <w:r w:rsidRPr="00467CE4">
        <w:rPr>
          <w:rFonts w:eastAsiaTheme="minorHAnsi"/>
          <w:color w:val="000000"/>
        </w:rPr>
        <w:t xml:space="preserve">Úspešné </w:t>
      </w:r>
      <w:del w:id="418" w:author="Autor">
        <w:r w:rsidRPr="00467CE4" w:rsidDel="00F351DC">
          <w:rPr>
            <w:rFonts w:eastAsiaTheme="minorHAnsi"/>
            <w:color w:val="000000"/>
          </w:rPr>
          <w:delText xml:space="preserve"> </w:delText>
        </w:r>
      </w:del>
      <w:r w:rsidR="00966EC1">
        <w:rPr>
          <w:rFonts w:eastAsiaTheme="minorHAnsi"/>
          <w:color w:val="000000"/>
        </w:rPr>
        <w:t>zrealizovanie hodnotenia</w:t>
      </w:r>
      <w:r w:rsidRPr="00467CE4">
        <w:rPr>
          <w:rFonts w:eastAsiaTheme="minorHAnsi"/>
          <w:color w:val="000000"/>
        </w:rPr>
        <w:t xml:space="preserve"> dopadu si vyžaduje nielen správne zvolené metódy ale dostupné a kvalitné údaje aj </w:t>
      </w:r>
      <w:r>
        <w:rPr>
          <w:rFonts w:eastAsiaTheme="minorHAnsi"/>
          <w:color w:val="000000"/>
        </w:rPr>
        <w:t>z iných zdrojov než</w:t>
      </w:r>
      <w:r w:rsidRPr="00467CE4">
        <w:rPr>
          <w:rFonts w:eastAsiaTheme="minorHAnsi"/>
          <w:color w:val="000000"/>
        </w:rPr>
        <w:t xml:space="preserve"> sú monitorovacie systémy (napr. sociálne</w:t>
      </w:r>
      <w:r>
        <w:rPr>
          <w:rFonts w:eastAsiaTheme="minorHAnsi"/>
          <w:color w:val="000000"/>
        </w:rPr>
        <w:t xml:space="preserve"> </w:t>
      </w:r>
      <w:r w:rsidR="00985CC1" w:rsidRPr="00EE5C81">
        <w:rPr>
          <w:rFonts w:eastAsiaTheme="minorHAnsi"/>
          <w:color w:val="000000"/>
        </w:rPr>
        <w:t>zabezpečenie, záznamy v nezamestn</w:t>
      </w:r>
      <w:r w:rsidR="00985CC1">
        <w:rPr>
          <w:rFonts w:eastAsiaTheme="minorHAnsi"/>
          <w:color w:val="000000"/>
        </w:rPr>
        <w:t xml:space="preserve">anosti alebo </w:t>
      </w:r>
      <w:r w:rsidR="00407461">
        <w:rPr>
          <w:rFonts w:eastAsiaTheme="minorHAnsi"/>
          <w:color w:val="000000"/>
        </w:rPr>
        <w:t xml:space="preserve">systémy </w:t>
      </w:r>
      <w:r w:rsidR="00985CC1">
        <w:rPr>
          <w:rFonts w:eastAsiaTheme="minorHAnsi"/>
          <w:color w:val="000000"/>
        </w:rPr>
        <w:t xml:space="preserve">daňovej evidencie </w:t>
      </w:r>
      <w:r>
        <w:rPr>
          <w:rFonts w:eastAsiaTheme="minorHAnsi"/>
          <w:color w:val="000000"/>
        </w:rPr>
        <w:t>a</w:t>
      </w:r>
      <w:ins w:id="419" w:author="Autor">
        <w:r w:rsidR="00112391">
          <w:rPr>
            <w:rFonts w:eastAsiaTheme="minorHAnsi"/>
            <w:color w:val="000000"/>
          </w:rPr>
          <w:t xml:space="preserve"> </w:t>
        </w:r>
      </w:ins>
      <w:r>
        <w:rPr>
          <w:rFonts w:eastAsiaTheme="minorHAnsi"/>
          <w:color w:val="000000"/>
        </w:rPr>
        <w:t>pod.).</w:t>
      </w:r>
    </w:p>
    <w:p w:rsidR="0083189A" w:rsidRPr="00B47BAF" w:rsidRDefault="00985CC1" w:rsidP="000E09D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</w:pPr>
      <w:r w:rsidRPr="00003CD9">
        <w:rPr>
          <w:rFonts w:eastAsiaTheme="minorHAnsi"/>
          <w:color w:val="000000"/>
        </w:rPr>
        <w:t xml:space="preserve">RO zabezpečí systematický zber </w:t>
      </w:r>
      <w:r>
        <w:rPr>
          <w:rFonts w:eastAsiaTheme="minorHAnsi"/>
          <w:color w:val="000000"/>
        </w:rPr>
        <w:t xml:space="preserve">primárnych a sekundárnych </w:t>
      </w:r>
      <w:r w:rsidRPr="00003CD9">
        <w:rPr>
          <w:rFonts w:eastAsiaTheme="minorHAnsi"/>
          <w:color w:val="000000"/>
        </w:rPr>
        <w:t xml:space="preserve">údajov od začiatku programového obdobia </w:t>
      </w:r>
      <w:r>
        <w:rPr>
          <w:rFonts w:eastAsiaTheme="minorHAnsi"/>
          <w:color w:val="000000"/>
        </w:rPr>
        <w:t xml:space="preserve">a </w:t>
      </w:r>
      <w:r w:rsidRPr="00003CD9">
        <w:rPr>
          <w:rFonts w:eastAsiaTheme="minorHAnsi"/>
          <w:color w:val="000000"/>
        </w:rPr>
        <w:t>nastaví s</w:t>
      </w:r>
      <w:r w:rsidRPr="00003CD9">
        <w:rPr>
          <w:bCs/>
        </w:rPr>
        <w:t xml:space="preserve">ystém zberu údajov tak, že bude zbierať aj údaje potrebné pre  hodnotenie, ktoré sú nad rámec údajov získavaných pri monitorovaní plnenia jednotlivých merateľných ukazovateľov </w:t>
      </w:r>
      <w:r>
        <w:rPr>
          <w:bCs/>
        </w:rPr>
        <w:t>OP</w:t>
      </w:r>
      <w:r w:rsidR="00947743">
        <w:rPr>
          <w:bCs/>
        </w:rPr>
        <w:t>.</w:t>
      </w:r>
    </w:p>
    <w:p w:rsidR="00526AFD" w:rsidRDefault="00526AFD" w:rsidP="000E09D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</w:pPr>
      <w:r w:rsidRPr="00467CE4">
        <w:rPr>
          <w:rFonts w:eastAsiaTheme="minorHAnsi"/>
          <w:color w:val="000000"/>
        </w:rPr>
        <w:t xml:space="preserve">Zdrojom pre tzv. primárne údaje môžu byť jednotlivci, domácnosti, firmy, apod. Informácie sa získavajú prostredníctvom </w:t>
      </w:r>
      <w:r w:rsidR="004B07B6">
        <w:rPr>
          <w:rFonts w:eastAsiaTheme="minorHAnsi"/>
          <w:color w:val="000000"/>
        </w:rPr>
        <w:t xml:space="preserve">ITMS, </w:t>
      </w:r>
      <w:r w:rsidRPr="00467CE4">
        <w:rPr>
          <w:rFonts w:eastAsiaTheme="minorHAnsi"/>
          <w:color w:val="000000"/>
        </w:rPr>
        <w:t>dotazníkov, rozhovor</w:t>
      </w:r>
      <w:r w:rsidR="004B07B6">
        <w:rPr>
          <w:rFonts w:eastAsiaTheme="minorHAnsi"/>
          <w:color w:val="000000"/>
        </w:rPr>
        <w:t xml:space="preserve">ov, prieskumov </w:t>
      </w:r>
      <w:r w:rsidRPr="00467CE4">
        <w:rPr>
          <w:rFonts w:eastAsiaTheme="minorHAnsi"/>
          <w:color w:val="000000"/>
        </w:rPr>
        <w:t xml:space="preserve"> a</w:t>
      </w:r>
      <w:r w:rsidR="004B07B6">
        <w:rPr>
          <w:rFonts w:eastAsiaTheme="minorHAnsi"/>
          <w:color w:val="000000"/>
        </w:rPr>
        <w:t> pod.</w:t>
      </w:r>
      <w:r w:rsidRPr="00467CE4">
        <w:rPr>
          <w:rFonts w:eastAsiaTheme="minorHAnsi"/>
          <w:color w:val="000000"/>
        </w:rPr>
        <w:t>. Odporúča sa zostaviť reprezentatívnu vzorku v súlade so štatistickými pravidlami.</w:t>
      </w:r>
    </w:p>
    <w:p w:rsidR="00526AFD" w:rsidRDefault="00526AFD" w:rsidP="000E09D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</w:pPr>
      <w:r w:rsidRPr="00467CE4">
        <w:rPr>
          <w:rFonts w:eastAsiaTheme="minorHAnsi"/>
          <w:color w:val="000000"/>
        </w:rPr>
        <w:t>Zdrojom pre tzv. sekundárne údaje sú Štatistický úrad SR, Eurostat, alebo ďalšie realizované prieskumy, analýzy či hodnotenia.</w:t>
      </w:r>
    </w:p>
    <w:p w:rsidR="005735AD" w:rsidRPr="00B57063" w:rsidRDefault="004B0BC9" w:rsidP="000E09D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</w:pPr>
      <w:r w:rsidRPr="004B0BC9">
        <w:rPr>
          <w:rFonts w:eastAsiaTheme="minorHAnsi"/>
          <w:color w:val="000000"/>
        </w:rPr>
        <w:t xml:space="preserve">RO je povinný zabezpečiť ochranu </w:t>
      </w:r>
      <w:del w:id="420" w:author="Autor">
        <w:r w:rsidR="00747BBB" w:rsidDel="00541CE5">
          <w:rPr>
            <w:rFonts w:eastAsiaTheme="minorHAnsi"/>
            <w:color w:val="000000"/>
          </w:rPr>
          <w:delText xml:space="preserve"> </w:delText>
        </w:r>
      </w:del>
      <w:r w:rsidR="00747BBB">
        <w:rPr>
          <w:rFonts w:eastAsiaTheme="minorHAnsi"/>
          <w:color w:val="000000"/>
        </w:rPr>
        <w:t>spracovávaných osobných údajov  a  citlivých údajov</w:t>
      </w:r>
      <w:r w:rsidR="00747BBB" w:rsidRPr="004B0BC9">
        <w:rPr>
          <w:rFonts w:eastAsiaTheme="minorHAnsi"/>
          <w:color w:val="000000"/>
        </w:rPr>
        <w:t xml:space="preserve"> </w:t>
      </w:r>
      <w:r w:rsidRPr="004B0BC9">
        <w:rPr>
          <w:rFonts w:eastAsiaTheme="minorHAnsi"/>
          <w:color w:val="000000"/>
        </w:rPr>
        <w:t xml:space="preserve">v súlade s </w:t>
      </w:r>
      <w:r w:rsidRPr="004B0BC9">
        <w:t>právnymi predpismi EÚ o ochrane osobných údajov, najmä smernicou 95/46/ES o ochrane fyzických osôb pri spracovaní osobných údajov a voľnom pohybe týchto údajov a</w:t>
      </w:r>
      <w:r>
        <w:t> v súlade s vnútroštátnymi právnymi</w:t>
      </w:r>
      <w:r w:rsidRPr="004B0BC9">
        <w:t xml:space="preserve"> </w:t>
      </w:r>
      <w:r>
        <w:t>predpismi vykonávajúcimi</w:t>
      </w:r>
      <w:r w:rsidRPr="004B0BC9">
        <w:t xml:space="preserve"> túto smernicu, ako aj nariadenie (ES) č. 45/2001 o ochrane jednotlivcov so zreteľom na spracovanie osobných údajov inštitúciami a orgánmi EÚ a o</w:t>
      </w:r>
      <w:r w:rsidR="00747BBB">
        <w:t xml:space="preserve"> voľnom pohybe takýchto údajov.</w:t>
      </w:r>
    </w:p>
    <w:p w:rsidR="00526AFD" w:rsidRPr="00526AFD" w:rsidRDefault="00971A6D" w:rsidP="00526AFD">
      <w:pPr>
        <w:pStyle w:val="MPCKO1"/>
      </w:pPr>
      <w:bookmarkStart w:id="421" w:name="_Toc489347871"/>
      <w:r>
        <w:t>6</w:t>
      </w:r>
      <w:r w:rsidR="005735AD">
        <w:t xml:space="preserve"> </w:t>
      </w:r>
      <w:r w:rsidR="00526AFD" w:rsidRPr="00003CD9">
        <w:t>Použitá literatúra</w:t>
      </w:r>
      <w:bookmarkEnd w:id="421"/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  <w:lang w:eastAsia="en-AU"/>
        </w:rPr>
      </w:pPr>
      <w:r w:rsidRPr="003D3314">
        <w:rPr>
          <w:sz w:val="24"/>
          <w:szCs w:val="24"/>
          <w:lang w:eastAsia="en-AU"/>
        </w:rPr>
        <w:t>The Programming Period 2014-2020, Monitoring and Evaluation of European Cohesion Policy, Guidance Document on Evaluation Plans (</w:t>
      </w:r>
      <w:r w:rsidR="00831617">
        <w:rPr>
          <w:sz w:val="24"/>
          <w:szCs w:val="24"/>
          <w:lang w:eastAsia="en-AU"/>
        </w:rPr>
        <w:t xml:space="preserve">February </w:t>
      </w:r>
      <w:r w:rsidRPr="003D3314">
        <w:rPr>
          <w:sz w:val="24"/>
          <w:szCs w:val="24"/>
          <w:lang w:eastAsia="en-AU"/>
        </w:rPr>
        <w:t xml:space="preserve"> 201</w:t>
      </w:r>
      <w:r w:rsidR="00831617">
        <w:rPr>
          <w:sz w:val="24"/>
          <w:szCs w:val="24"/>
          <w:lang w:eastAsia="en-AU"/>
        </w:rPr>
        <w:t>5</w:t>
      </w:r>
      <w:r w:rsidRPr="003D3314">
        <w:rPr>
          <w:sz w:val="24"/>
          <w:szCs w:val="24"/>
          <w:lang w:eastAsia="en-AU"/>
        </w:rPr>
        <w:t>), EC;</w:t>
      </w:r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  <w:lang w:eastAsia="en-AU"/>
        </w:rPr>
      </w:pPr>
      <w:r w:rsidRPr="003D3314">
        <w:rPr>
          <w:sz w:val="24"/>
          <w:szCs w:val="24"/>
          <w:lang w:eastAsia="en-AU"/>
        </w:rPr>
        <w:t>The Programming Period 2014-2020, Guidance Document on Monitoring and Evaluation, Concepts and Recommendations (March 2014), EC;</w:t>
      </w:r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  <w:lang w:eastAsia="en-AU"/>
        </w:rPr>
      </w:pPr>
      <w:r w:rsidRPr="003D3314">
        <w:rPr>
          <w:sz w:val="24"/>
          <w:szCs w:val="24"/>
          <w:lang w:eastAsia="en-AU"/>
        </w:rPr>
        <w:t>The Programming Period 2014-2020, Monitoring and Evaluation of European Cohesion Policy, Guidance Document on Ex ante evaluation (2012), EC;</w:t>
      </w:r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  <w:lang w:eastAsia="en-AU"/>
        </w:rPr>
      </w:pPr>
      <w:r w:rsidRPr="003D3314">
        <w:rPr>
          <w:sz w:val="24"/>
          <w:szCs w:val="24"/>
        </w:rPr>
        <w:t>Nariadenia E</w:t>
      </w:r>
      <w:r w:rsidRPr="003D3314">
        <w:rPr>
          <w:sz w:val="24"/>
          <w:szCs w:val="24"/>
          <w:lang w:eastAsia="en-AU"/>
        </w:rPr>
        <w:t>urópskeho parlamentu a Rady (EÚ) č. 1303/2013</w:t>
      </w:r>
      <w:r w:rsidRPr="003D3314">
        <w:rPr>
          <w:sz w:val="24"/>
          <w:szCs w:val="24"/>
        </w:rPr>
        <w:t xml:space="preserve">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 1083/2006</w:t>
      </w:r>
      <w:r w:rsidRPr="003D3314">
        <w:rPr>
          <w:sz w:val="24"/>
          <w:szCs w:val="24"/>
          <w:lang w:eastAsia="en-AU"/>
        </w:rPr>
        <w:t>;</w:t>
      </w:r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</w:rPr>
      </w:pPr>
      <w:r w:rsidRPr="003D3314">
        <w:rPr>
          <w:sz w:val="24"/>
          <w:szCs w:val="24"/>
          <w:lang w:eastAsia="en-AU"/>
        </w:rPr>
        <w:t>Systém riadenia európskych štrukturálnych a investičných fondov na programové obdobie 2014 – 2020, verzia 1.0, november 2014, Centrálny koordinačný orgán – Úrad vlády SR</w:t>
      </w:r>
    </w:p>
    <w:p w:rsidR="0066641C" w:rsidRDefault="00526AFD" w:rsidP="0066641C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rStyle w:val="Hypertextovprepojenie"/>
          <w:rFonts w:eastAsiaTheme="minorHAnsi"/>
          <w:bCs/>
          <w:sz w:val="24"/>
        </w:rPr>
      </w:pPr>
      <w:r w:rsidRPr="003D3314">
        <w:rPr>
          <w:sz w:val="24"/>
          <w:szCs w:val="24"/>
        </w:rPr>
        <w:lastRenderedPageBreak/>
        <w:t xml:space="preserve">EVALSED The resource for the evaluation of Socio-Economic Development,                  Managing quality assurance and quality control: </w:t>
      </w:r>
      <w:hyperlink r:id="rId14" w:history="1">
        <w:r w:rsidRPr="00F86E0E">
          <w:rPr>
            <w:rStyle w:val="Hypertextovprepojenie"/>
            <w:rFonts w:eastAsiaTheme="minorHAnsi"/>
            <w:bCs/>
            <w:sz w:val="24"/>
          </w:rPr>
          <w:t>http://ec.europa.eu/regional_policy/sources/docgener/evaluation/guide/guide_evalsed.pdf</w:t>
        </w:r>
      </w:hyperlink>
      <w:bookmarkEnd w:id="202"/>
      <w:bookmarkEnd w:id="203"/>
    </w:p>
    <w:p w:rsidR="0066641C" w:rsidRDefault="0066641C" w:rsidP="0066641C">
      <w:pPr>
        <w:pStyle w:val="Zkladntext"/>
        <w:spacing w:before="120" w:after="120"/>
        <w:ind w:left="425"/>
        <w:rPr>
          <w:sz w:val="24"/>
          <w:szCs w:val="24"/>
        </w:rPr>
      </w:pPr>
    </w:p>
    <w:p w:rsidR="0066641C" w:rsidRPr="000E09D6" w:rsidRDefault="00971A6D" w:rsidP="000E09D6">
      <w:pPr>
        <w:pStyle w:val="MPCKO1"/>
        <w:rPr>
          <w:rStyle w:val="Hypertextovprepojenie"/>
          <w:bCs w:val="0"/>
          <w:color w:val="365F91" w:themeColor="accent1" w:themeShade="BF"/>
          <w:u w:val="none"/>
        </w:rPr>
      </w:pPr>
      <w:bookmarkStart w:id="422" w:name="_Toc489347872"/>
      <w:r w:rsidRPr="000E09D6">
        <w:rPr>
          <w:rStyle w:val="Hypertextovprepojenie"/>
          <w:color w:val="365F91" w:themeColor="accent1" w:themeShade="BF"/>
          <w:u w:val="none"/>
        </w:rPr>
        <w:t>7  Zoznam príloh</w:t>
      </w:r>
      <w:bookmarkEnd w:id="422"/>
    </w:p>
    <w:p w:rsidR="00971A6D" w:rsidRDefault="00971A6D" w:rsidP="00971A6D">
      <w:pPr>
        <w:pStyle w:val="Zkladntext"/>
        <w:spacing w:before="120" w:after="120"/>
        <w:rPr>
          <w:rFonts w:eastAsiaTheme="minorHAnsi"/>
          <w:bCs/>
          <w:sz w:val="24"/>
          <w:szCs w:val="24"/>
        </w:rPr>
      </w:pPr>
      <w:r w:rsidRPr="00330C8B">
        <w:rPr>
          <w:rFonts w:eastAsiaTheme="minorHAnsi"/>
          <w:szCs w:val="24"/>
          <w:rPrChange w:id="423" w:author="Autor">
            <w:rPr>
              <w:rStyle w:val="Hypertextovprepojenie"/>
              <w:rFonts w:eastAsiaTheme="minorHAnsi"/>
              <w:bCs/>
              <w:sz w:val="24"/>
              <w:u w:val="none"/>
            </w:rPr>
          </w:rPrChange>
        </w:rPr>
        <w:t>Príloha č. 1</w:t>
      </w:r>
      <w:r w:rsidRPr="000E09D6">
        <w:rPr>
          <w:rStyle w:val="Hypertextovprepojenie"/>
          <w:rFonts w:eastAsiaTheme="minorHAnsi"/>
          <w:bCs/>
          <w:sz w:val="24"/>
          <w:u w:val="none"/>
        </w:rPr>
        <w:t xml:space="preserve"> </w:t>
      </w:r>
      <w:r w:rsidRPr="00971A6D">
        <w:rPr>
          <w:rFonts w:eastAsiaTheme="minorHAnsi"/>
          <w:bCs/>
          <w:sz w:val="24"/>
          <w:szCs w:val="24"/>
        </w:rPr>
        <w:t>Časový harmonogram predkladania správ</w:t>
      </w:r>
    </w:p>
    <w:p w:rsidR="00971A6D" w:rsidRPr="00971A6D" w:rsidRDefault="00971A6D" w:rsidP="00971A6D">
      <w:pPr>
        <w:pStyle w:val="Zkladntext"/>
        <w:spacing w:before="120" w:after="120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Príloha č. 2 Indikatívny zoznam hodnotení</w:t>
      </w:r>
    </w:p>
    <w:p w:rsidR="00971A6D" w:rsidRPr="0066641C" w:rsidRDefault="00971A6D" w:rsidP="0066641C">
      <w:pPr>
        <w:pStyle w:val="Zkladntext"/>
        <w:spacing w:before="120" w:after="120"/>
        <w:rPr>
          <w:rStyle w:val="Hypertextovprepojenie"/>
          <w:rFonts w:eastAsiaTheme="minorHAnsi"/>
          <w:bCs/>
          <w:sz w:val="24"/>
        </w:rPr>
      </w:pPr>
    </w:p>
    <w:sectPr w:rsidR="00971A6D" w:rsidRPr="0066641C" w:rsidSect="00F86E0E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39D" w:rsidRDefault="00AF439D" w:rsidP="00B948E0">
      <w:r>
        <w:separator/>
      </w:r>
    </w:p>
  </w:endnote>
  <w:endnote w:type="continuationSeparator" w:id="0">
    <w:p w:rsidR="00AF439D" w:rsidRDefault="00AF439D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231" w:rsidRPr="00CF60E2" w:rsidRDefault="00E65DFB" w:rsidP="00B53231">
    <w:pPr>
      <w:tabs>
        <w:tab w:val="center" w:pos="4536"/>
        <w:tab w:val="right" w:pos="9072"/>
      </w:tabs>
      <w:jc w:val="right"/>
      <w:rPr>
        <w:ins w:id="427" w:author="Autor"/>
      </w:rPr>
    </w:pPr>
    <w:del w:id="428" w:author="Autor">
      <w:r w:rsidDel="00B53231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DA67AEB" wp14:editId="46C63A39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4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C2A6BA" id="Rovná spojnica 4" o:spid="_x0000_s1026" style="position:absolute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del>
    <w:ins w:id="429" w:author="Autor">
      <w:r w:rsidR="00B53231" w:rsidRPr="00CF60E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18DB84" wp14:editId="5FAA00B0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8" name="Rovná spojnic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53C4DC" id="Rovná spojnica 8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="00B53231" w:rsidRPr="00CF60E2">
        <w:t xml:space="preserve"> </w:t>
      </w:r>
    </w:ins>
  </w:p>
  <w:p w:rsidR="00B53231" w:rsidRPr="00CF60E2" w:rsidRDefault="00B53231" w:rsidP="00B53231">
    <w:pPr>
      <w:tabs>
        <w:tab w:val="center" w:pos="4536"/>
        <w:tab w:val="right" w:pos="9072"/>
      </w:tabs>
      <w:jc w:val="right"/>
      <w:rPr>
        <w:ins w:id="430" w:author="Autor"/>
      </w:rPr>
    </w:pPr>
    <w:ins w:id="431" w:author="Autor">
      <w:r w:rsidRPr="00CF60E2">
        <w:rPr>
          <w:noProof/>
        </w:rPr>
        <w:drawing>
          <wp:anchor distT="0" distB="0" distL="114300" distR="114300" simplePos="0" relativeHeight="251674624" behindDoc="1" locked="0" layoutInCell="1" allowOverlap="1" wp14:anchorId="17E94073" wp14:editId="6A5A2D74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60E2">
        <w:t xml:space="preserve">Strana </w:t>
      </w:r>
    </w:ins>
    <w:customXmlInsRangeStart w:id="432" w:author="Autor"/>
    <w:sdt>
      <w:sdtPr>
        <w:id w:val="-1684746868"/>
        <w:docPartObj>
          <w:docPartGallery w:val="Page Numbers (Bottom of Page)"/>
          <w:docPartUnique/>
        </w:docPartObj>
      </w:sdtPr>
      <w:sdtEndPr/>
      <w:sdtContent>
        <w:customXmlInsRangeEnd w:id="432"/>
        <w:ins w:id="433" w:author="Autor">
          <w:r w:rsidRPr="00CF60E2">
            <w:fldChar w:fldCharType="begin"/>
          </w:r>
          <w:r w:rsidRPr="00CF60E2">
            <w:instrText>PAGE   \* MERGEFORMAT</w:instrText>
          </w:r>
          <w:r w:rsidRPr="00CF60E2">
            <w:fldChar w:fldCharType="separate"/>
          </w:r>
        </w:ins>
        <w:r w:rsidR="003908D6">
          <w:rPr>
            <w:noProof/>
          </w:rPr>
          <w:t>6</w:t>
        </w:r>
        <w:ins w:id="434" w:author="Autor">
          <w:r w:rsidRPr="00CF60E2">
            <w:fldChar w:fldCharType="end"/>
          </w:r>
        </w:ins>
        <w:customXmlInsRangeStart w:id="435" w:author="Autor"/>
      </w:sdtContent>
    </w:sdt>
    <w:customXmlInsRangeEnd w:id="435"/>
  </w:p>
  <w:p w:rsidR="00E65DFB" w:rsidRPr="00CF60E2" w:rsidDel="00B53231" w:rsidRDefault="00E65DFB">
    <w:pPr>
      <w:tabs>
        <w:tab w:val="center" w:pos="4536"/>
        <w:tab w:val="right" w:pos="9072"/>
      </w:tabs>
      <w:rPr>
        <w:del w:id="436" w:author="Autor"/>
      </w:rPr>
      <w:pPrChange w:id="437" w:author="Autor">
        <w:pPr>
          <w:tabs>
            <w:tab w:val="center" w:pos="4536"/>
            <w:tab w:val="right" w:pos="9072"/>
          </w:tabs>
          <w:jc w:val="right"/>
        </w:pPr>
      </w:pPrChange>
    </w:pPr>
  </w:p>
  <w:p w:rsidR="00E65DFB" w:rsidRPr="00CF60E2" w:rsidRDefault="00E65DFB">
    <w:pPr>
      <w:tabs>
        <w:tab w:val="center" w:pos="4536"/>
        <w:tab w:val="right" w:pos="9072"/>
      </w:tabs>
      <w:pPrChange w:id="438" w:author="Autor">
        <w:pPr>
          <w:tabs>
            <w:tab w:val="center" w:pos="4536"/>
            <w:tab w:val="right" w:pos="9072"/>
          </w:tabs>
          <w:jc w:val="right"/>
        </w:pPr>
      </w:pPrChange>
    </w:pPr>
    <w:del w:id="439" w:author="Autor">
      <w:r w:rsidRPr="00CF60E2" w:rsidDel="00B53231">
        <w:rPr>
          <w:noProof/>
        </w:rPr>
        <w:drawing>
          <wp:anchor distT="0" distB="0" distL="114300" distR="114300" simplePos="0" relativeHeight="251658240" behindDoc="1" locked="0" layoutInCell="1" allowOverlap="1" wp14:anchorId="3DB48708" wp14:editId="51AD0E14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60E2" w:rsidDel="00B53231">
        <w:delText xml:space="preserve">Strana </w:delText>
      </w:r>
    </w:del>
    <w:customXmlDelRangeStart w:id="440" w:author="Autor"/>
    <w:sdt>
      <w:sdtPr>
        <w:id w:val="320479949"/>
        <w:docPartObj>
          <w:docPartGallery w:val="Page Numbers (Bottom of Page)"/>
          <w:docPartUnique/>
        </w:docPartObj>
      </w:sdtPr>
      <w:sdtEndPr/>
      <w:sdtContent>
        <w:customXmlDelRangeEnd w:id="440"/>
        <w:del w:id="441" w:author="Autor">
          <w:r w:rsidDel="00B53231">
            <w:fldChar w:fldCharType="begin"/>
          </w:r>
          <w:r w:rsidDel="00B53231">
            <w:delInstrText>PAGE   \* MERGEFORMAT</w:delInstrText>
          </w:r>
          <w:r w:rsidDel="00B53231">
            <w:fldChar w:fldCharType="separate"/>
          </w:r>
          <w:r w:rsidR="00B53231" w:rsidDel="00B53231">
            <w:rPr>
              <w:noProof/>
            </w:rPr>
            <w:delText>1</w:delText>
          </w:r>
          <w:r w:rsidDel="00B53231">
            <w:rPr>
              <w:noProof/>
            </w:rPr>
            <w:fldChar w:fldCharType="end"/>
          </w:r>
        </w:del>
        <w:customXmlDelRangeStart w:id="442" w:author="Autor"/>
      </w:sdtContent>
    </w:sdt>
    <w:customXmlDelRangeEnd w:id="44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39D" w:rsidRDefault="00AF439D" w:rsidP="00B948E0">
      <w:r>
        <w:separator/>
      </w:r>
    </w:p>
  </w:footnote>
  <w:footnote w:type="continuationSeparator" w:id="0">
    <w:p w:rsidR="00AF439D" w:rsidRDefault="00AF439D" w:rsidP="00B948E0">
      <w:r>
        <w:continuationSeparator/>
      </w:r>
    </w:p>
  </w:footnote>
  <w:footnote w:id="1">
    <w:p w:rsidR="004D4FC0" w:rsidRPr="000E09D6" w:rsidRDefault="004D4FC0">
      <w:pPr>
        <w:pStyle w:val="Textpoznmkypodiarou"/>
        <w:rPr>
          <w:sz w:val="16"/>
          <w:szCs w:val="16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</w:rPr>
        <w:t xml:space="preserve"> </w:t>
      </w:r>
      <w:r w:rsidR="00F166D5">
        <w:rPr>
          <w:sz w:val="16"/>
          <w:szCs w:val="16"/>
        </w:rPr>
        <w:t xml:space="preserve">Výnimku tvorí </w:t>
      </w:r>
      <w:r w:rsidR="00F166D5" w:rsidRPr="000E09D6">
        <w:rPr>
          <w:sz w:val="16"/>
          <w:szCs w:val="16"/>
        </w:rPr>
        <w:t>PH pre PRV</w:t>
      </w:r>
      <w:r w:rsidR="00F166D5">
        <w:rPr>
          <w:sz w:val="16"/>
          <w:szCs w:val="16"/>
        </w:rPr>
        <w:t xml:space="preserve">, ktorý </w:t>
      </w:r>
      <w:r w:rsidR="00F166D5" w:rsidRPr="000E09D6">
        <w:rPr>
          <w:sz w:val="16"/>
          <w:szCs w:val="16"/>
        </w:rPr>
        <w:t xml:space="preserve"> bol schválený  ako  súčasť</w:t>
      </w:r>
      <w:r w:rsidRPr="000E09D6">
        <w:rPr>
          <w:sz w:val="16"/>
          <w:szCs w:val="16"/>
        </w:rPr>
        <w:t xml:space="preserve"> dokumentu PRV 2014-2020</w:t>
      </w:r>
      <w:r w:rsidR="00F166D5" w:rsidRPr="000E09D6">
        <w:rPr>
          <w:sz w:val="16"/>
          <w:szCs w:val="16"/>
        </w:rPr>
        <w:t>.</w:t>
      </w:r>
    </w:p>
  </w:footnote>
  <w:footnote w:id="2">
    <w:p w:rsidR="0095303B" w:rsidRPr="00374074" w:rsidRDefault="0095303B">
      <w:pPr>
        <w:pStyle w:val="Bezriadkovania"/>
        <w:rPr>
          <w:sz w:val="16"/>
          <w:szCs w:val="16"/>
          <w:lang w:val="sk-SK"/>
        </w:rPr>
      </w:pPr>
      <w:r w:rsidRPr="00374074">
        <w:rPr>
          <w:rStyle w:val="Odkaznapoznmkupodiarou"/>
          <w:sz w:val="16"/>
          <w:szCs w:val="16"/>
        </w:rPr>
        <w:footnoteRef/>
      </w:r>
      <w:r w:rsidR="00725D58">
        <w:fldChar w:fldCharType="begin"/>
      </w:r>
      <w:r w:rsidR="00725D58" w:rsidRPr="00330C8B">
        <w:rPr>
          <w:lang w:val="sk-SK"/>
          <w:rPrChange w:id="205" w:author="Autor">
            <w:rPr/>
          </w:rPrChange>
        </w:rPr>
        <w:instrText xml:space="preserve"> HYPERLINK "http://ec.europa.eu/regional_policy/sources/docoffic/2014/working/wd_2014_en.pdf" </w:instrText>
      </w:r>
      <w:r w:rsidR="00725D58">
        <w:fldChar w:fldCharType="separate"/>
      </w:r>
      <w:r w:rsidRPr="00374074">
        <w:rPr>
          <w:rStyle w:val="Hypertextovprepojenie"/>
          <w:sz w:val="16"/>
          <w:szCs w:val="16"/>
          <w:lang w:val="sk-SK"/>
        </w:rPr>
        <w:t>http://ec.europa.eu/regional_policy/sources/docoffic/2014/working/wd_2014_en.pdf</w:t>
      </w:r>
      <w:r w:rsidR="00725D58">
        <w:rPr>
          <w:rStyle w:val="Hypertextovprepojenie"/>
          <w:sz w:val="16"/>
          <w:szCs w:val="16"/>
          <w:lang w:val="sk-SK"/>
        </w:rPr>
        <w:fldChar w:fldCharType="end"/>
      </w:r>
    </w:p>
  </w:footnote>
  <w:footnote w:id="3">
    <w:p w:rsidR="0095303B" w:rsidRPr="00374074" w:rsidRDefault="0095303B">
      <w:pPr>
        <w:pStyle w:val="Bezriadkovania"/>
        <w:rPr>
          <w:sz w:val="16"/>
          <w:szCs w:val="16"/>
          <w:lang w:val="sk-SK"/>
        </w:rPr>
      </w:pPr>
      <w:r w:rsidRPr="00374074">
        <w:rPr>
          <w:rStyle w:val="Odkaznapoznmkupodiarou"/>
          <w:sz w:val="16"/>
          <w:szCs w:val="16"/>
        </w:rPr>
        <w:footnoteRef/>
      </w:r>
      <w:r w:rsidR="00725D58">
        <w:fldChar w:fldCharType="begin"/>
      </w:r>
      <w:r w:rsidR="00725D58" w:rsidRPr="00330C8B">
        <w:rPr>
          <w:lang w:val="fr-FR"/>
          <w:rPrChange w:id="206" w:author="Autor">
            <w:rPr/>
          </w:rPrChange>
        </w:rPr>
        <w:instrText xml:space="preserve"> HYPERLINK "http://ec.europa.eu/social%20/BlobServlet?docld=7884&amp;langld=en" </w:instrText>
      </w:r>
      <w:r w:rsidR="00725D58">
        <w:fldChar w:fldCharType="separate"/>
      </w:r>
      <w:r w:rsidRPr="00374074">
        <w:rPr>
          <w:rStyle w:val="Hypertextovprepojenie"/>
          <w:sz w:val="16"/>
          <w:szCs w:val="16"/>
          <w:lang w:val="sk-SK"/>
        </w:rPr>
        <w:t>http://ec.europa.eu/social /BlobServlet?docld=7884&amp;langld=en</w:t>
      </w:r>
      <w:r w:rsidR="00725D58">
        <w:rPr>
          <w:rStyle w:val="Hypertextovprepojenie"/>
          <w:sz w:val="16"/>
          <w:szCs w:val="16"/>
          <w:lang w:val="sk-SK"/>
        </w:rPr>
        <w:fldChar w:fldCharType="end"/>
      </w:r>
    </w:p>
  </w:footnote>
  <w:footnote w:id="4">
    <w:p w:rsidR="0095303B" w:rsidRPr="00374074" w:rsidRDefault="0095303B">
      <w:pPr>
        <w:pStyle w:val="Bezriadkovania"/>
        <w:rPr>
          <w:sz w:val="16"/>
          <w:szCs w:val="16"/>
          <w:lang w:val="sk-SK"/>
        </w:rPr>
      </w:pPr>
      <w:r w:rsidRPr="00374074">
        <w:rPr>
          <w:rStyle w:val="Odkaznapoznmkupodiarou"/>
          <w:sz w:val="16"/>
          <w:szCs w:val="16"/>
        </w:rPr>
        <w:footnoteRef/>
      </w:r>
      <w:r w:rsidR="00725D58">
        <w:fldChar w:fldCharType="begin"/>
      </w:r>
      <w:r w:rsidR="00725D58" w:rsidRPr="00330C8B">
        <w:rPr>
          <w:lang w:val="sk-SK"/>
          <w:rPrChange w:id="207" w:author="Autor">
            <w:rPr/>
          </w:rPrChange>
        </w:rPr>
        <w:instrText xml:space="preserve"> HYPERLINK "http://ec.europa.eu/regional_policy/sources/docoffic/2014/working/evaluation_plan_guidance_en.pdf" </w:instrText>
      </w:r>
      <w:r w:rsidR="00725D58">
        <w:fldChar w:fldCharType="separate"/>
      </w:r>
      <w:r w:rsidR="00F86E0E" w:rsidRPr="00374074">
        <w:rPr>
          <w:rStyle w:val="Hypertextovprepojenie"/>
          <w:sz w:val="16"/>
          <w:szCs w:val="16"/>
          <w:lang w:val="sk-SK"/>
        </w:rPr>
        <w:t>http://ec.europa.eu/regional_policy/sources/docoffic/2014/working/evaluation_plan_guidance_en.pdf</w:t>
      </w:r>
      <w:r w:rsidR="00725D58">
        <w:rPr>
          <w:rStyle w:val="Hypertextovprepojenie"/>
          <w:sz w:val="16"/>
          <w:szCs w:val="16"/>
          <w:lang w:val="sk-SK"/>
        </w:rPr>
        <w:fldChar w:fldCharType="end"/>
      </w:r>
      <w:r w:rsidR="00F86E0E" w:rsidRPr="00374074">
        <w:rPr>
          <w:sz w:val="16"/>
          <w:szCs w:val="16"/>
          <w:lang w:val="sk-SK"/>
        </w:rPr>
        <w:t xml:space="preserve"> </w:t>
      </w:r>
    </w:p>
  </w:footnote>
  <w:footnote w:id="5">
    <w:p w:rsidR="0095303B" w:rsidRPr="000E09D6" w:rsidRDefault="0095303B" w:rsidP="000E09D6">
      <w:pPr>
        <w:pStyle w:val="Bezriadkovania"/>
        <w:rPr>
          <w:sz w:val="16"/>
          <w:szCs w:val="16"/>
          <w:lang w:val="sk-SK"/>
        </w:rPr>
      </w:pPr>
      <w:r w:rsidRPr="00374074">
        <w:rPr>
          <w:rStyle w:val="Odkaznapoznmkupodiarou"/>
          <w:sz w:val="16"/>
          <w:szCs w:val="16"/>
        </w:rPr>
        <w:footnoteRef/>
      </w:r>
      <w:r w:rsidR="00725D58">
        <w:fldChar w:fldCharType="begin"/>
      </w:r>
      <w:r w:rsidR="00725D58" w:rsidRPr="00330C8B">
        <w:rPr>
          <w:lang w:val="sk-SK"/>
          <w:rPrChange w:id="208" w:author="Autor">
            <w:rPr/>
          </w:rPrChange>
        </w:rPr>
        <w:instrText xml:space="preserve"> HYPERLINK "http://ec.europa.eu/regional_policy/sources/docgener/evaluation/guide/guide_evalsed.pdf" </w:instrText>
      </w:r>
      <w:r w:rsidR="00725D58">
        <w:fldChar w:fldCharType="separate"/>
      </w:r>
      <w:r w:rsidR="00F86E0E" w:rsidRPr="000E09D6">
        <w:rPr>
          <w:rStyle w:val="Hypertextovprepojenie"/>
          <w:sz w:val="16"/>
          <w:szCs w:val="16"/>
          <w:lang w:val="sk-SK"/>
        </w:rPr>
        <w:t>http://ec.europa.eu/regional_policy/sources/docgener/evaluation/guide/guide_evalsed.pdf</w:t>
      </w:r>
      <w:r w:rsidR="00725D58">
        <w:rPr>
          <w:rStyle w:val="Hypertextovprepojenie"/>
          <w:sz w:val="16"/>
          <w:szCs w:val="16"/>
          <w:lang w:val="sk-SK"/>
        </w:rPr>
        <w:fldChar w:fldCharType="end"/>
      </w:r>
    </w:p>
  </w:footnote>
  <w:footnote w:id="6">
    <w:p w:rsidR="00374074" w:rsidRPr="000E09D6" w:rsidRDefault="00374074">
      <w:pPr>
        <w:pStyle w:val="Textpoznmkypodiarou"/>
        <w:rPr>
          <w:sz w:val="16"/>
          <w:szCs w:val="16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</w:rPr>
        <w:t xml:space="preserve"> Hodnotenia HP sú začlenené do Plánu hodnotení EŠIF na programové obdobie 2014 – 2020, ktoré vypracuje CKO</w:t>
      </w:r>
    </w:p>
  </w:footnote>
  <w:footnote w:id="7">
    <w:p w:rsidR="00854293" w:rsidRPr="000E09D6" w:rsidRDefault="00854293" w:rsidP="000E09D6">
      <w:pPr>
        <w:pStyle w:val="Bezriadkovania"/>
        <w:rPr>
          <w:sz w:val="16"/>
          <w:szCs w:val="16"/>
          <w:lang w:val="sk-SK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  <w:lang w:val="sk-SK"/>
        </w:rPr>
        <w:t xml:space="preserve"> Nerelevantné pre ENRF</w:t>
      </w:r>
    </w:p>
  </w:footnote>
  <w:footnote w:id="8">
    <w:p w:rsidR="00E036FC" w:rsidRPr="00F81DB5" w:rsidRDefault="00E036FC">
      <w:pPr>
        <w:pStyle w:val="Textpoznmkypodiarou"/>
        <w:rPr>
          <w:rStyle w:val="Odkaznapoznmkupodiarou"/>
          <w:lang w:eastAsia="en-US"/>
        </w:rPr>
      </w:pPr>
      <w:r w:rsidRPr="00E036FC">
        <w:rPr>
          <w:rStyle w:val="Odkaznapoznmkupodiarou"/>
          <w:sz w:val="16"/>
          <w:szCs w:val="16"/>
        </w:rPr>
        <w:footnoteRef/>
      </w:r>
      <w:r w:rsidRPr="00E036FC">
        <w:rPr>
          <w:sz w:val="16"/>
          <w:szCs w:val="16"/>
        </w:rPr>
        <w:t xml:space="preserve"> len</w:t>
      </w:r>
      <w:r>
        <w:rPr>
          <w:sz w:val="16"/>
          <w:szCs w:val="16"/>
        </w:rPr>
        <w:t xml:space="preserve"> zoznam</w:t>
      </w:r>
      <w:r w:rsidRPr="00E036FC">
        <w:rPr>
          <w:sz w:val="16"/>
          <w:szCs w:val="16"/>
        </w:rPr>
        <w:t xml:space="preserve"> </w:t>
      </w:r>
      <w:r w:rsidR="00850835">
        <w:rPr>
          <w:sz w:val="16"/>
          <w:szCs w:val="16"/>
        </w:rPr>
        <w:t xml:space="preserve">plánovaných </w:t>
      </w:r>
      <w:r w:rsidRPr="00E036FC">
        <w:rPr>
          <w:sz w:val="16"/>
          <w:szCs w:val="16"/>
        </w:rPr>
        <w:t>hodnotení podľa kap.</w:t>
      </w:r>
      <w:r w:rsidRPr="00F81DB5">
        <w:rPr>
          <w:rStyle w:val="Odkaznapoznmkupodiarou"/>
          <w:lang w:eastAsia="en-US"/>
        </w:rPr>
        <w:t xml:space="preserve"> </w:t>
      </w:r>
      <w:r w:rsidRPr="00F81DB5">
        <w:rPr>
          <w:lang w:eastAsia="en-US"/>
        </w:rPr>
        <w:t>3.2.3</w:t>
      </w:r>
    </w:p>
  </w:footnote>
  <w:footnote w:id="9">
    <w:p w:rsidR="00C93FCA" w:rsidRPr="000E09D6" w:rsidRDefault="00C93FCA">
      <w:pPr>
        <w:pStyle w:val="Textpoznmkypodiarou"/>
        <w:rPr>
          <w:sz w:val="16"/>
          <w:szCs w:val="16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</w:rPr>
        <w:t xml:space="preserve"> nerelevantné pre ENRF</w:t>
      </w:r>
    </w:p>
  </w:footnote>
  <w:footnote w:id="10">
    <w:p w:rsidR="0095303B" w:rsidRPr="00B57063" w:rsidDel="00D23261" w:rsidRDefault="0095303B" w:rsidP="00526AFD">
      <w:pPr>
        <w:pStyle w:val="Bezriadkovania"/>
        <w:rPr>
          <w:del w:id="235" w:author="Autor"/>
          <w:sz w:val="16"/>
          <w:szCs w:val="16"/>
          <w:lang w:val="sk-SK"/>
        </w:rPr>
      </w:pPr>
    </w:p>
  </w:footnote>
  <w:footnote w:id="11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ak je to relevantné</w:t>
      </w:r>
    </w:p>
  </w:footnote>
  <w:footnote w:id="12">
    <w:p w:rsidR="004C4272" w:rsidRDefault="004C427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C4272">
        <w:rPr>
          <w:sz w:val="16"/>
          <w:szCs w:val="16"/>
        </w:rPr>
        <w:t xml:space="preserve">podrobnejšie </w:t>
      </w:r>
      <w:r w:rsidRPr="00BF29F1">
        <w:rPr>
          <w:sz w:val="16"/>
          <w:szCs w:val="16"/>
        </w:rPr>
        <w:t xml:space="preserve">informácie budú </w:t>
      </w:r>
      <w:r w:rsidRPr="00B8740D">
        <w:rPr>
          <w:sz w:val="16"/>
          <w:szCs w:val="16"/>
        </w:rPr>
        <w:t>rozpís</w:t>
      </w:r>
      <w:r w:rsidRPr="004C4272">
        <w:rPr>
          <w:sz w:val="16"/>
          <w:szCs w:val="16"/>
        </w:rPr>
        <w:t>ané v bode a) kapitoly 3.2.2</w:t>
      </w:r>
    </w:p>
  </w:footnote>
  <w:footnote w:id="13">
    <w:p w:rsidR="0095303B" w:rsidRPr="00E2741C" w:rsidRDefault="0095303B">
      <w:pPr>
        <w:pStyle w:val="Textpoznmkypodiarou"/>
        <w:rPr>
          <w:sz w:val="16"/>
          <w:szCs w:val="16"/>
        </w:rPr>
      </w:pPr>
      <w:r w:rsidRPr="00E2741C">
        <w:rPr>
          <w:rStyle w:val="Odkaznapoznmkupodiarou"/>
          <w:sz w:val="16"/>
          <w:szCs w:val="16"/>
        </w:rPr>
        <w:footnoteRef/>
      </w:r>
      <w:r w:rsidRPr="00E2741C">
        <w:rPr>
          <w:sz w:val="16"/>
          <w:szCs w:val="16"/>
        </w:rPr>
        <w:t xml:space="preserve"> </w:t>
      </w:r>
      <w:r w:rsidRPr="00B57063">
        <w:rPr>
          <w:sz w:val="16"/>
          <w:szCs w:val="16"/>
        </w:rPr>
        <w:t>popisuje komplexne jednotlivé časti plánu hodnotení na rozdiel od kapitoly 3.2.3, Indikatívny zoznam hodnotení, ktorá popisuje  podrobne jednotlivé hodnotenia</w:t>
      </w:r>
    </w:p>
  </w:footnote>
  <w:footnote w:id="14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CKO odporúča zriadenie pracovnej skupiny pre hodnotenie pre  OP na úrovni RO/SO</w:t>
      </w:r>
    </w:p>
  </w:footnote>
  <w:footnote w:id="15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pri externej alebo internej forme hodnotenia je nutné dbať na funkčnú nezávislosť hodnotiteľov od orgánov zodpovedných za vykonávanie OP</w:t>
      </w:r>
    </w:p>
  </w:footnote>
  <w:footnote w:id="16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Annex 1, Annex 2 of Guidance Document on Evaluation plans: http://ec.europa.eu/regional_policy/sources/docoffic/2014/working/evaluation_plan_guidance_en.pdf</w:t>
      </w:r>
    </w:p>
  </w:footnote>
  <w:footnote w:id="17">
    <w:p w:rsidR="00BF29F1" w:rsidRPr="00F81DB5" w:rsidRDefault="00BF29F1">
      <w:pPr>
        <w:pStyle w:val="Textpoznmkypodiarou"/>
        <w:rPr>
          <w:sz w:val="16"/>
          <w:szCs w:val="16"/>
        </w:rPr>
      </w:pPr>
      <w:r w:rsidRPr="00F81DB5">
        <w:rPr>
          <w:rStyle w:val="Odkaznapoznmkupodiarou"/>
          <w:sz w:val="16"/>
          <w:szCs w:val="16"/>
        </w:rPr>
        <w:footnoteRef/>
      </w:r>
      <w:r w:rsidRPr="00F81DB5">
        <w:rPr>
          <w:sz w:val="16"/>
          <w:szCs w:val="16"/>
        </w:rPr>
        <w:t xml:space="preserve"> viď príloha č. 2 tohto metodického po</w:t>
      </w:r>
      <w:r w:rsidR="00C11A3D">
        <w:rPr>
          <w:sz w:val="16"/>
          <w:szCs w:val="16"/>
        </w:rPr>
        <w:t>k</w:t>
      </w:r>
      <w:r w:rsidRPr="00F81DB5">
        <w:rPr>
          <w:sz w:val="16"/>
          <w:szCs w:val="16"/>
        </w:rPr>
        <w:t>ynu</w:t>
      </w:r>
    </w:p>
  </w:footnote>
  <w:footnote w:id="18">
    <w:p w:rsidR="00322D47" w:rsidRPr="00E2741C" w:rsidRDefault="00322D47" w:rsidP="00322D47">
      <w:pPr>
        <w:pStyle w:val="Textpoznmkypodiarou"/>
        <w:rPr>
          <w:sz w:val="16"/>
          <w:szCs w:val="16"/>
        </w:rPr>
      </w:pPr>
      <w:r w:rsidRPr="00E2741C">
        <w:rPr>
          <w:rStyle w:val="Odkaznapoznmkupodiarou"/>
          <w:sz w:val="16"/>
          <w:szCs w:val="16"/>
        </w:rPr>
        <w:footnoteRef/>
      </w:r>
      <w:r w:rsidRPr="00E2741C">
        <w:rPr>
          <w:sz w:val="16"/>
          <w:szCs w:val="16"/>
        </w:rPr>
        <w:t xml:space="preserve"> Každá hodnotiaca otázka môže využiť kombináciu rôznych hodnotiacich metód</w:t>
      </w:r>
    </w:p>
  </w:footnote>
  <w:footnote w:id="19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Ide len o programy implementujúce iniciatívu zamestnávania mladých</w:t>
      </w:r>
    </w:p>
  </w:footnote>
  <w:footnote w:id="20">
    <w:p w:rsidR="001F6367" w:rsidRPr="000E09D6" w:rsidRDefault="001F6367">
      <w:pPr>
        <w:pStyle w:val="Textpoznmkypodiarou"/>
        <w:rPr>
          <w:sz w:val="16"/>
          <w:szCs w:val="16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</w:rPr>
        <w:t xml:space="preserve"> Vzhľadom na charkter</w:t>
      </w:r>
      <w:r w:rsidR="004D4FC0" w:rsidRPr="000E09D6">
        <w:rPr>
          <w:sz w:val="16"/>
          <w:szCs w:val="16"/>
        </w:rPr>
        <w:t xml:space="preserve"> </w:t>
      </w:r>
      <w:r w:rsidRPr="000E09D6">
        <w:rPr>
          <w:sz w:val="16"/>
          <w:szCs w:val="16"/>
        </w:rPr>
        <w:t xml:space="preserve"> kontrafaktuálneho hodnotenia dopadov</w:t>
      </w:r>
      <w:r w:rsidR="004D4FC0" w:rsidRPr="000E09D6">
        <w:rPr>
          <w:sz w:val="16"/>
          <w:szCs w:val="16"/>
        </w:rPr>
        <w:t xml:space="preserve"> je vhodné túto metódu realizovať do záverečných rokov programového obdobia</w:t>
      </w:r>
    </w:p>
  </w:footnote>
  <w:footnote w:id="21">
    <w:p w:rsidR="00165699" w:rsidRPr="000E09D6" w:rsidRDefault="00165699">
      <w:pPr>
        <w:pStyle w:val="Textpoznmkypodiarou"/>
        <w:rPr>
          <w:sz w:val="16"/>
          <w:szCs w:val="16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</w:rPr>
        <w:t xml:space="preserve"> nerelevantné pre OP RH</w:t>
      </w:r>
    </w:p>
  </w:footnote>
  <w:footnote w:id="22">
    <w:p w:rsidR="001F52BB" w:rsidDel="007234EB" w:rsidRDefault="001F52BB" w:rsidP="00330C8B">
      <w:pPr>
        <w:pStyle w:val="Textpoznmkypodiarou"/>
        <w:rPr>
          <w:del w:id="348" w:author="Autor"/>
        </w:rPr>
      </w:pPr>
      <w:del w:id="349" w:author="Autor">
        <w:r w:rsidRPr="000E09D6" w:rsidDel="007234EB">
          <w:rPr>
            <w:rStyle w:val="Odkaznapoznmkupodiarou"/>
            <w:sz w:val="16"/>
            <w:szCs w:val="16"/>
          </w:rPr>
          <w:footnoteRef/>
        </w:r>
        <w:r w:rsidRPr="000E09D6" w:rsidDel="007234EB">
          <w:rPr>
            <w:sz w:val="16"/>
            <w:szCs w:val="16"/>
          </w:rPr>
          <w:delText xml:space="preserve"> plánované hodnotenia je požné aktualizovať v priebehu celého roka</w:delText>
        </w:r>
      </w:del>
    </w:p>
  </w:footnote>
  <w:footnote w:id="23">
    <w:p w:rsidR="00165699" w:rsidRPr="00165699" w:rsidDel="00751D25" w:rsidRDefault="00165699" w:rsidP="00330C8B">
      <w:pPr>
        <w:pStyle w:val="Default"/>
        <w:rPr>
          <w:del w:id="379" w:author="Autor"/>
          <w:rFonts w:ascii="Times New Roman" w:hAnsi="Times New Roman" w:cs="Times New Roman"/>
          <w:sz w:val="16"/>
          <w:szCs w:val="16"/>
        </w:rPr>
      </w:pPr>
      <w:r w:rsidRPr="000E09D6">
        <w:rPr>
          <w:rStyle w:val="Odkaznapoznmkupodiarou"/>
          <w:rFonts w:ascii="Times New Roman" w:hAnsi="Times New Roman"/>
          <w:sz w:val="16"/>
          <w:szCs w:val="16"/>
        </w:rPr>
        <w:footnoteRef/>
      </w:r>
      <w:r w:rsidRPr="000E09D6">
        <w:rPr>
          <w:rFonts w:ascii="Times New Roman" w:hAnsi="Times New Roman" w:cs="Times New Roman"/>
          <w:sz w:val="16"/>
          <w:szCs w:val="16"/>
        </w:rPr>
        <w:t xml:space="preserve"> V prípade </w:t>
      </w:r>
      <w:r>
        <w:rPr>
          <w:rFonts w:ascii="Times New Roman" w:hAnsi="Times New Roman" w:cs="Times New Roman"/>
          <w:sz w:val="16"/>
          <w:szCs w:val="16"/>
        </w:rPr>
        <w:t xml:space="preserve">OP RH </w:t>
      </w:r>
      <w:r w:rsidRPr="000E09D6">
        <w:rPr>
          <w:rFonts w:ascii="Times New Roman" w:hAnsi="Times New Roman" w:cs="Times New Roman"/>
          <w:sz w:val="16"/>
          <w:szCs w:val="16"/>
        </w:rPr>
        <w:t xml:space="preserve"> platí  </w:t>
      </w:r>
      <w:r w:rsidR="006D323A" w:rsidRPr="000D4127">
        <w:rPr>
          <w:rFonts w:ascii="Times New Roman" w:hAnsi="Times New Roman" w:cs="Times New Roman"/>
          <w:sz w:val="16"/>
          <w:szCs w:val="16"/>
        </w:rPr>
        <w:t xml:space="preserve">písm.b) </w:t>
      </w:r>
      <w:r w:rsidR="006D323A">
        <w:rPr>
          <w:rFonts w:ascii="Times New Roman" w:hAnsi="Times New Roman" w:cs="Times New Roman"/>
          <w:sz w:val="16"/>
          <w:szCs w:val="16"/>
        </w:rPr>
        <w:t xml:space="preserve"> </w:t>
      </w:r>
      <w:r w:rsidRPr="000E09D6">
        <w:rPr>
          <w:rFonts w:ascii="Times New Roman" w:hAnsi="Times New Roman" w:cs="Times New Roman"/>
          <w:sz w:val="16"/>
          <w:szCs w:val="16"/>
        </w:rPr>
        <w:t xml:space="preserve">čl 113 </w:t>
      </w:r>
      <w:r w:rsidRPr="0066641C">
        <w:rPr>
          <w:rFonts w:ascii="Times New Roman" w:hAnsi="Times New Roman" w:cs="Times New Roman"/>
          <w:sz w:val="16"/>
          <w:szCs w:val="16"/>
        </w:rPr>
        <w:t>n</w:t>
      </w:r>
      <w:r w:rsidRPr="00971A6D">
        <w:rPr>
          <w:rFonts w:ascii="Times New Roman" w:hAnsi="Times New Roman" w:cs="Times New Roman"/>
          <w:bCs/>
          <w:sz w:val="16"/>
          <w:szCs w:val="16"/>
        </w:rPr>
        <w:t>ariadenie Európskeho parlamentu a Rady (EÚ) č. 508/2014 z 15. mája 2014 o Európskom námornom a rybárskom fonde</w:t>
      </w:r>
      <w:ins w:id="380" w:author="Autor">
        <w:r w:rsidR="00751D25">
          <w:rPr>
            <w:rFonts w:ascii="Times New Roman" w:hAnsi="Times New Roman" w:cs="Times New Roman"/>
            <w:bCs/>
            <w:sz w:val="16"/>
            <w:szCs w:val="16"/>
          </w:rPr>
          <w:t>.</w:t>
        </w:r>
      </w:ins>
      <w:del w:id="381" w:author="Autor">
        <w:r w:rsidRPr="00971A6D" w:rsidDel="00751D25">
          <w:rPr>
            <w:rFonts w:ascii="Times New Roman" w:hAnsi="Times New Roman" w:cs="Times New Roman"/>
            <w:bCs/>
            <w:sz w:val="16"/>
            <w:szCs w:val="16"/>
          </w:rPr>
          <w:delText xml:space="preserve">, </w:delText>
        </w:r>
      </w:del>
    </w:p>
    <w:p w:rsidR="00165699" w:rsidRDefault="00165699">
      <w:pPr>
        <w:pStyle w:val="Default"/>
        <w:pPrChange w:id="382" w:author="Autor">
          <w:pPr>
            <w:pStyle w:val="Textpoznmkypodiarou"/>
          </w:pPr>
        </w:pPrChange>
      </w:pPr>
    </w:p>
  </w:footnote>
  <w:footnote w:id="24">
    <w:p w:rsidR="00165699" w:rsidRPr="000E09D6" w:rsidRDefault="00165699">
      <w:pPr>
        <w:pStyle w:val="Textpoznmkypodiarou"/>
        <w:rPr>
          <w:sz w:val="16"/>
          <w:szCs w:val="16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</w:rPr>
        <w:t xml:space="preserve"> </w:t>
      </w:r>
      <w:r>
        <w:rPr>
          <w:sz w:val="16"/>
          <w:szCs w:val="16"/>
        </w:rPr>
        <w:t>n</w:t>
      </w:r>
      <w:r w:rsidRPr="000E09D6">
        <w:rPr>
          <w:sz w:val="16"/>
          <w:szCs w:val="16"/>
        </w:rPr>
        <w:t>erelevantné pre OP RH</w:t>
      </w:r>
    </w:p>
  </w:footnote>
  <w:footnote w:id="25">
    <w:p w:rsidR="0095303B" w:rsidRPr="00B57063" w:rsidRDefault="0095303B" w:rsidP="00482326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z dôvodu nestálosti prekladov do slovenčiny sú použité anglické názvy. Metódy budú ďalej rozpracované v online príručke pre kontrafaktuálne hodnotenia dopadov, ktorú CKO plánuje distribuovať v júli 2015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FB" w:rsidRPr="00CF60E2" w:rsidRDefault="00E65DFB" w:rsidP="00E65DFB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ED1265" wp14:editId="1CE785C9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103C3F" id="Rovná spojnica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U+4MSB4CAAAiBAAADgAAAAAAAAAAAAAAAAAuAgAAZHJzL2Uyb0RvYy54bWxQSwEC&#10;LQAUAAYACAAAACEAU6BOR90AAAAHAQAADwAAAAAAAAAAAAAAAAB4BAAAZHJzL2Rvd25yZXYueG1s&#10;UEsFBgAAAAAEAAQA8wAAAII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date w:fullDate="2017-08-02T00:00:00Z">
        <w:dateFormat w:val="dd.MM.yyyy"/>
        <w:lid w:val="sk-SK"/>
        <w:storeMappedDataAs w:val="dateTime"/>
        <w:calendar w:val="gregorian"/>
      </w:date>
    </w:sdtPr>
    <w:sdtEndPr/>
    <w:sdtContent>
      <w:p w:rsidR="00E65DFB" w:rsidRDefault="002D3AB6" w:rsidP="00E65DFB">
        <w:pPr>
          <w:tabs>
            <w:tab w:val="center" w:pos="4536"/>
            <w:tab w:val="right" w:pos="9072"/>
          </w:tabs>
          <w:jc w:val="right"/>
        </w:pPr>
        <w:del w:id="424" w:author="Autor">
          <w:r w:rsidDel="00F97F80">
            <w:rPr>
              <w:szCs w:val="20"/>
            </w:rPr>
            <w:delText>20.01.2016</w:delText>
          </w:r>
        </w:del>
        <w:ins w:id="425" w:author="Autor">
          <w:del w:id="426" w:author="Autor">
            <w:r w:rsidR="0024659B" w:rsidDel="00F97F80">
              <w:rPr>
                <w:szCs w:val="20"/>
              </w:rPr>
              <w:delText>12.04.2017</w:delText>
            </w:r>
            <w:r w:rsidR="00B25BB1" w:rsidDel="00F97F80">
              <w:rPr>
                <w:szCs w:val="20"/>
              </w:rPr>
              <w:delText>01.08.2017</w:delText>
            </w:r>
          </w:del>
          <w:r w:rsidR="00F97F80">
            <w:rPr>
              <w:szCs w:val="20"/>
            </w:rPr>
            <w:t>02.08.2017</w:t>
          </w:r>
        </w:ins>
      </w:p>
    </w:sdtContent>
  </w:sdt>
  <w:p w:rsidR="00E65DFB" w:rsidRDefault="00E65DF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C073E"/>
    <w:multiLevelType w:val="hybridMultilevel"/>
    <w:tmpl w:val="A476E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59AEECD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31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335E9"/>
    <w:multiLevelType w:val="hybridMultilevel"/>
    <w:tmpl w:val="F48C69C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01659"/>
    <w:multiLevelType w:val="multilevel"/>
    <w:tmpl w:val="D82C98F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1DB01CB4"/>
    <w:multiLevelType w:val="hybridMultilevel"/>
    <w:tmpl w:val="A418AB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A496D"/>
    <w:multiLevelType w:val="hybridMultilevel"/>
    <w:tmpl w:val="52CAA2E4"/>
    <w:lvl w:ilvl="0" w:tplc="A92816EC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051EB"/>
    <w:multiLevelType w:val="hybridMultilevel"/>
    <w:tmpl w:val="D64CE1C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EA074F"/>
    <w:multiLevelType w:val="hybridMultilevel"/>
    <w:tmpl w:val="FE1062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56BF9"/>
    <w:multiLevelType w:val="hybridMultilevel"/>
    <w:tmpl w:val="EA28A088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D6F1F"/>
    <w:multiLevelType w:val="hybridMultilevel"/>
    <w:tmpl w:val="B9B4D954"/>
    <w:lvl w:ilvl="0" w:tplc="1B90DB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353FF"/>
    <w:multiLevelType w:val="hybridMultilevel"/>
    <w:tmpl w:val="DD7EE7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D2A63"/>
    <w:multiLevelType w:val="hybridMultilevel"/>
    <w:tmpl w:val="88A23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A7CFA"/>
    <w:multiLevelType w:val="hybridMultilevel"/>
    <w:tmpl w:val="BA92073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66DF0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8537C"/>
    <w:multiLevelType w:val="hybridMultilevel"/>
    <w:tmpl w:val="95EADC3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8ACAE1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6FB26CB"/>
    <w:multiLevelType w:val="hybridMultilevel"/>
    <w:tmpl w:val="D38C5A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702BF"/>
    <w:multiLevelType w:val="hybridMultilevel"/>
    <w:tmpl w:val="EC24C676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508D3"/>
    <w:multiLevelType w:val="hybridMultilevel"/>
    <w:tmpl w:val="7E3C508E"/>
    <w:lvl w:ilvl="0" w:tplc="041B0017">
      <w:start w:val="1"/>
      <w:numFmt w:val="lowerLetter"/>
      <w:lvlText w:val="%1)"/>
      <w:lvlJc w:val="left"/>
      <w:pPr>
        <w:ind w:left="114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7" w15:restartNumberingAfterBreak="0">
    <w:nsid w:val="5BE41012"/>
    <w:multiLevelType w:val="hybridMultilevel"/>
    <w:tmpl w:val="DD9663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677EB"/>
    <w:multiLevelType w:val="hybridMultilevel"/>
    <w:tmpl w:val="89261F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8316E3"/>
    <w:multiLevelType w:val="hybridMultilevel"/>
    <w:tmpl w:val="5746A7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E0EE7"/>
    <w:multiLevelType w:val="hybridMultilevel"/>
    <w:tmpl w:val="C3DC43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A10B3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F32E1"/>
    <w:multiLevelType w:val="hybridMultilevel"/>
    <w:tmpl w:val="AC98C676"/>
    <w:lvl w:ilvl="0" w:tplc="195059A4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1B2851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15F73"/>
    <w:multiLevelType w:val="hybridMultilevel"/>
    <w:tmpl w:val="2AC8C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65F3F"/>
    <w:multiLevelType w:val="hybridMultilevel"/>
    <w:tmpl w:val="665C71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412DD"/>
    <w:multiLevelType w:val="hybridMultilevel"/>
    <w:tmpl w:val="AE627A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50BE8"/>
    <w:multiLevelType w:val="multilevel"/>
    <w:tmpl w:val="F962EA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5B20FE9"/>
    <w:multiLevelType w:val="hybridMultilevel"/>
    <w:tmpl w:val="3354A5A6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834EA"/>
    <w:multiLevelType w:val="hybridMultilevel"/>
    <w:tmpl w:val="7A1642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25596A"/>
    <w:multiLevelType w:val="hybridMultilevel"/>
    <w:tmpl w:val="26608B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27"/>
  </w:num>
  <w:num w:numId="4">
    <w:abstractNumId w:val="22"/>
  </w:num>
  <w:num w:numId="5">
    <w:abstractNumId w:val="9"/>
  </w:num>
  <w:num w:numId="6">
    <w:abstractNumId w:val="21"/>
  </w:num>
  <w:num w:numId="7">
    <w:abstractNumId w:val="30"/>
  </w:num>
  <w:num w:numId="8">
    <w:abstractNumId w:val="20"/>
  </w:num>
  <w:num w:numId="9">
    <w:abstractNumId w:val="0"/>
  </w:num>
  <w:num w:numId="10">
    <w:abstractNumId w:val="18"/>
  </w:num>
  <w:num w:numId="11">
    <w:abstractNumId w:val="4"/>
  </w:num>
  <w:num w:numId="12">
    <w:abstractNumId w:val="11"/>
  </w:num>
  <w:num w:numId="13">
    <w:abstractNumId w:val="10"/>
  </w:num>
  <w:num w:numId="14">
    <w:abstractNumId w:val="19"/>
  </w:num>
  <w:num w:numId="15">
    <w:abstractNumId w:val="6"/>
  </w:num>
  <w:num w:numId="16">
    <w:abstractNumId w:val="26"/>
  </w:num>
  <w:num w:numId="17">
    <w:abstractNumId w:val="7"/>
  </w:num>
  <w:num w:numId="18">
    <w:abstractNumId w:val="16"/>
  </w:num>
  <w:num w:numId="19">
    <w:abstractNumId w:val="8"/>
  </w:num>
  <w:num w:numId="20">
    <w:abstractNumId w:val="14"/>
  </w:num>
  <w:num w:numId="21">
    <w:abstractNumId w:val="15"/>
  </w:num>
  <w:num w:numId="22">
    <w:abstractNumId w:val="5"/>
  </w:num>
  <w:num w:numId="23">
    <w:abstractNumId w:val="13"/>
  </w:num>
  <w:num w:numId="24">
    <w:abstractNumId w:val="29"/>
  </w:num>
  <w:num w:numId="25">
    <w:abstractNumId w:val="24"/>
  </w:num>
  <w:num w:numId="26">
    <w:abstractNumId w:val="25"/>
  </w:num>
  <w:num w:numId="27">
    <w:abstractNumId w:val="1"/>
  </w:num>
  <w:num w:numId="28">
    <w:abstractNumId w:val="3"/>
  </w:num>
  <w:num w:numId="29">
    <w:abstractNumId w:val="12"/>
  </w:num>
  <w:num w:numId="30">
    <w:abstractNumId w:val="17"/>
  </w:num>
  <w:num w:numId="31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3B8"/>
    <w:rsid w:val="00015D9F"/>
    <w:rsid w:val="00032D78"/>
    <w:rsid w:val="00032FB1"/>
    <w:rsid w:val="00034576"/>
    <w:rsid w:val="00040A7F"/>
    <w:rsid w:val="00050728"/>
    <w:rsid w:val="00053F35"/>
    <w:rsid w:val="00057017"/>
    <w:rsid w:val="00060BA6"/>
    <w:rsid w:val="00065BF2"/>
    <w:rsid w:val="00066955"/>
    <w:rsid w:val="00071088"/>
    <w:rsid w:val="0008572F"/>
    <w:rsid w:val="000942E6"/>
    <w:rsid w:val="000A2011"/>
    <w:rsid w:val="000A2951"/>
    <w:rsid w:val="000A2A83"/>
    <w:rsid w:val="000A4777"/>
    <w:rsid w:val="000A4F2D"/>
    <w:rsid w:val="000A524C"/>
    <w:rsid w:val="000B1DAE"/>
    <w:rsid w:val="000C13B3"/>
    <w:rsid w:val="000C5538"/>
    <w:rsid w:val="000D298C"/>
    <w:rsid w:val="000D6B86"/>
    <w:rsid w:val="000E09D6"/>
    <w:rsid w:val="000E1F3E"/>
    <w:rsid w:val="000E2AA4"/>
    <w:rsid w:val="000E682B"/>
    <w:rsid w:val="000F4972"/>
    <w:rsid w:val="000F671F"/>
    <w:rsid w:val="00106662"/>
    <w:rsid w:val="0011238B"/>
    <w:rsid w:val="00112391"/>
    <w:rsid w:val="001125E0"/>
    <w:rsid w:val="00116F61"/>
    <w:rsid w:val="00127AED"/>
    <w:rsid w:val="00145B85"/>
    <w:rsid w:val="0014641E"/>
    <w:rsid w:val="00146BF6"/>
    <w:rsid w:val="00147A02"/>
    <w:rsid w:val="001503CD"/>
    <w:rsid w:val="0015233E"/>
    <w:rsid w:val="00165699"/>
    <w:rsid w:val="00173917"/>
    <w:rsid w:val="001747DB"/>
    <w:rsid w:val="001873B5"/>
    <w:rsid w:val="00191313"/>
    <w:rsid w:val="001A2E7B"/>
    <w:rsid w:val="001B12DC"/>
    <w:rsid w:val="001B27DA"/>
    <w:rsid w:val="001B6E9F"/>
    <w:rsid w:val="001B7D9C"/>
    <w:rsid w:val="001C513F"/>
    <w:rsid w:val="001C6DB7"/>
    <w:rsid w:val="001D4B25"/>
    <w:rsid w:val="001E475A"/>
    <w:rsid w:val="001E6CBC"/>
    <w:rsid w:val="001E74AD"/>
    <w:rsid w:val="001F0193"/>
    <w:rsid w:val="001F52BB"/>
    <w:rsid w:val="001F538E"/>
    <w:rsid w:val="001F6367"/>
    <w:rsid w:val="001F6DB6"/>
    <w:rsid w:val="002010C2"/>
    <w:rsid w:val="00221493"/>
    <w:rsid w:val="002259C4"/>
    <w:rsid w:val="00225A05"/>
    <w:rsid w:val="00242349"/>
    <w:rsid w:val="0024659B"/>
    <w:rsid w:val="00246970"/>
    <w:rsid w:val="0025330F"/>
    <w:rsid w:val="00256687"/>
    <w:rsid w:val="00257735"/>
    <w:rsid w:val="002622CD"/>
    <w:rsid w:val="0027137E"/>
    <w:rsid w:val="00274479"/>
    <w:rsid w:val="00275C41"/>
    <w:rsid w:val="00281D14"/>
    <w:rsid w:val="002941F3"/>
    <w:rsid w:val="002970DB"/>
    <w:rsid w:val="002A1E17"/>
    <w:rsid w:val="002A36D9"/>
    <w:rsid w:val="002B25FC"/>
    <w:rsid w:val="002B396A"/>
    <w:rsid w:val="002C47DC"/>
    <w:rsid w:val="002D2BC7"/>
    <w:rsid w:val="002D3AB6"/>
    <w:rsid w:val="002D65BD"/>
    <w:rsid w:val="002E611C"/>
    <w:rsid w:val="002E7F32"/>
    <w:rsid w:val="002E7F66"/>
    <w:rsid w:val="002F01FE"/>
    <w:rsid w:val="002F1301"/>
    <w:rsid w:val="002F1EFE"/>
    <w:rsid w:val="003078FC"/>
    <w:rsid w:val="00321271"/>
    <w:rsid w:val="00322D47"/>
    <w:rsid w:val="00325915"/>
    <w:rsid w:val="00326D81"/>
    <w:rsid w:val="0032750E"/>
    <w:rsid w:val="00330C8B"/>
    <w:rsid w:val="00334EC9"/>
    <w:rsid w:val="0035152B"/>
    <w:rsid w:val="00355720"/>
    <w:rsid w:val="003614E2"/>
    <w:rsid w:val="003677D3"/>
    <w:rsid w:val="00370CAC"/>
    <w:rsid w:val="00370EB7"/>
    <w:rsid w:val="00374074"/>
    <w:rsid w:val="00381749"/>
    <w:rsid w:val="00386CBA"/>
    <w:rsid w:val="003908D6"/>
    <w:rsid w:val="00392C46"/>
    <w:rsid w:val="00393784"/>
    <w:rsid w:val="00393FDD"/>
    <w:rsid w:val="003A67E1"/>
    <w:rsid w:val="003B0DFE"/>
    <w:rsid w:val="003B2F8A"/>
    <w:rsid w:val="003B4784"/>
    <w:rsid w:val="003B4AFF"/>
    <w:rsid w:val="003B568A"/>
    <w:rsid w:val="003C2544"/>
    <w:rsid w:val="003C2881"/>
    <w:rsid w:val="003C5C75"/>
    <w:rsid w:val="003D3314"/>
    <w:rsid w:val="003D568C"/>
    <w:rsid w:val="003E1FAF"/>
    <w:rsid w:val="003F28B6"/>
    <w:rsid w:val="003F6BA7"/>
    <w:rsid w:val="00407461"/>
    <w:rsid w:val="00416E2D"/>
    <w:rsid w:val="004204BF"/>
    <w:rsid w:val="00425FF7"/>
    <w:rsid w:val="00426878"/>
    <w:rsid w:val="00427DD7"/>
    <w:rsid w:val="00432DF1"/>
    <w:rsid w:val="004350C7"/>
    <w:rsid w:val="004445A9"/>
    <w:rsid w:val="00444C1C"/>
    <w:rsid w:val="004509EB"/>
    <w:rsid w:val="00452FC9"/>
    <w:rsid w:val="00460F75"/>
    <w:rsid w:val="004619B1"/>
    <w:rsid w:val="00472278"/>
    <w:rsid w:val="00477B8E"/>
    <w:rsid w:val="00482326"/>
    <w:rsid w:val="00482852"/>
    <w:rsid w:val="00490AF9"/>
    <w:rsid w:val="004920C5"/>
    <w:rsid w:val="00493F0A"/>
    <w:rsid w:val="00496DCB"/>
    <w:rsid w:val="004A0829"/>
    <w:rsid w:val="004B07B6"/>
    <w:rsid w:val="004B0BC9"/>
    <w:rsid w:val="004C1071"/>
    <w:rsid w:val="004C2EC9"/>
    <w:rsid w:val="004C4272"/>
    <w:rsid w:val="004D0722"/>
    <w:rsid w:val="004D4FC0"/>
    <w:rsid w:val="004E2120"/>
    <w:rsid w:val="004E3ABD"/>
    <w:rsid w:val="004E45C4"/>
    <w:rsid w:val="004F11B6"/>
    <w:rsid w:val="004F367E"/>
    <w:rsid w:val="00500541"/>
    <w:rsid w:val="005122F6"/>
    <w:rsid w:val="00520C79"/>
    <w:rsid w:val="00523C06"/>
    <w:rsid w:val="00526AFD"/>
    <w:rsid w:val="00530602"/>
    <w:rsid w:val="00534AA5"/>
    <w:rsid w:val="00534DCB"/>
    <w:rsid w:val="00541CE5"/>
    <w:rsid w:val="00541FF5"/>
    <w:rsid w:val="0054687E"/>
    <w:rsid w:val="00552263"/>
    <w:rsid w:val="00554806"/>
    <w:rsid w:val="0055491B"/>
    <w:rsid w:val="0055685A"/>
    <w:rsid w:val="00570AB3"/>
    <w:rsid w:val="00571BF1"/>
    <w:rsid w:val="005735AD"/>
    <w:rsid w:val="005766D3"/>
    <w:rsid w:val="005800C7"/>
    <w:rsid w:val="00580A58"/>
    <w:rsid w:val="00586FDB"/>
    <w:rsid w:val="00593B78"/>
    <w:rsid w:val="00597EE0"/>
    <w:rsid w:val="005A421C"/>
    <w:rsid w:val="005B49EF"/>
    <w:rsid w:val="005B7098"/>
    <w:rsid w:val="005F53A8"/>
    <w:rsid w:val="005F5B71"/>
    <w:rsid w:val="00606B8B"/>
    <w:rsid w:val="00606F32"/>
    <w:rsid w:val="00616B6E"/>
    <w:rsid w:val="00622D7A"/>
    <w:rsid w:val="00623659"/>
    <w:rsid w:val="0063445F"/>
    <w:rsid w:val="006476EB"/>
    <w:rsid w:val="006479DF"/>
    <w:rsid w:val="00656B0F"/>
    <w:rsid w:val="00660DCB"/>
    <w:rsid w:val="006635AA"/>
    <w:rsid w:val="0066524F"/>
    <w:rsid w:val="0066641C"/>
    <w:rsid w:val="006719A0"/>
    <w:rsid w:val="00687102"/>
    <w:rsid w:val="00691BAD"/>
    <w:rsid w:val="006942EB"/>
    <w:rsid w:val="006A193E"/>
    <w:rsid w:val="006A5157"/>
    <w:rsid w:val="006A7DF2"/>
    <w:rsid w:val="006C3A41"/>
    <w:rsid w:val="006C6A25"/>
    <w:rsid w:val="006D082A"/>
    <w:rsid w:val="006D323A"/>
    <w:rsid w:val="006D3B82"/>
    <w:rsid w:val="006D588D"/>
    <w:rsid w:val="006E7A87"/>
    <w:rsid w:val="006F15B4"/>
    <w:rsid w:val="006F36C3"/>
    <w:rsid w:val="006F3FC3"/>
    <w:rsid w:val="006F6F54"/>
    <w:rsid w:val="006F77AE"/>
    <w:rsid w:val="007108FC"/>
    <w:rsid w:val="007151F7"/>
    <w:rsid w:val="007159E5"/>
    <w:rsid w:val="00716565"/>
    <w:rsid w:val="00717458"/>
    <w:rsid w:val="00721B2A"/>
    <w:rsid w:val="007234EB"/>
    <w:rsid w:val="00725AC3"/>
    <w:rsid w:val="00725D58"/>
    <w:rsid w:val="007339EE"/>
    <w:rsid w:val="00735005"/>
    <w:rsid w:val="0074050A"/>
    <w:rsid w:val="00747BBB"/>
    <w:rsid w:val="00751D25"/>
    <w:rsid w:val="0075618E"/>
    <w:rsid w:val="007572D8"/>
    <w:rsid w:val="00761569"/>
    <w:rsid w:val="0076414C"/>
    <w:rsid w:val="00765555"/>
    <w:rsid w:val="00771CC6"/>
    <w:rsid w:val="0077279A"/>
    <w:rsid w:val="00782970"/>
    <w:rsid w:val="00782D33"/>
    <w:rsid w:val="007854A9"/>
    <w:rsid w:val="0079253E"/>
    <w:rsid w:val="007A0A10"/>
    <w:rsid w:val="007A10F0"/>
    <w:rsid w:val="007A60EF"/>
    <w:rsid w:val="007C0D54"/>
    <w:rsid w:val="007C28D1"/>
    <w:rsid w:val="007D74C8"/>
    <w:rsid w:val="007E3853"/>
    <w:rsid w:val="007F0D9A"/>
    <w:rsid w:val="007F710A"/>
    <w:rsid w:val="00801225"/>
    <w:rsid w:val="00804C9E"/>
    <w:rsid w:val="00810960"/>
    <w:rsid w:val="00823ED4"/>
    <w:rsid w:val="00824967"/>
    <w:rsid w:val="00831617"/>
    <w:rsid w:val="0083189A"/>
    <w:rsid w:val="00841626"/>
    <w:rsid w:val="0084743A"/>
    <w:rsid w:val="00850467"/>
    <w:rsid w:val="00850835"/>
    <w:rsid w:val="00854293"/>
    <w:rsid w:val="0086075B"/>
    <w:rsid w:val="00862D69"/>
    <w:rsid w:val="008743E6"/>
    <w:rsid w:val="008806AC"/>
    <w:rsid w:val="008A1530"/>
    <w:rsid w:val="008B3BCD"/>
    <w:rsid w:val="008C21ED"/>
    <w:rsid w:val="008C271F"/>
    <w:rsid w:val="008C3E82"/>
    <w:rsid w:val="008D0F9C"/>
    <w:rsid w:val="008D5497"/>
    <w:rsid w:val="008D626F"/>
    <w:rsid w:val="008E40FA"/>
    <w:rsid w:val="008F25E5"/>
    <w:rsid w:val="008F2627"/>
    <w:rsid w:val="0090110D"/>
    <w:rsid w:val="00902A56"/>
    <w:rsid w:val="00905379"/>
    <w:rsid w:val="00911D80"/>
    <w:rsid w:val="009167B6"/>
    <w:rsid w:val="00926284"/>
    <w:rsid w:val="00932C85"/>
    <w:rsid w:val="0094101A"/>
    <w:rsid w:val="009455E7"/>
    <w:rsid w:val="00947743"/>
    <w:rsid w:val="0095303B"/>
    <w:rsid w:val="00953D41"/>
    <w:rsid w:val="0096570D"/>
    <w:rsid w:val="00966EC1"/>
    <w:rsid w:val="009710E6"/>
    <w:rsid w:val="00971A6D"/>
    <w:rsid w:val="009725BE"/>
    <w:rsid w:val="00972BC6"/>
    <w:rsid w:val="00976203"/>
    <w:rsid w:val="00977CF6"/>
    <w:rsid w:val="009836CF"/>
    <w:rsid w:val="00985CC1"/>
    <w:rsid w:val="00996C22"/>
    <w:rsid w:val="009A1BC4"/>
    <w:rsid w:val="009A2A38"/>
    <w:rsid w:val="009A7B2B"/>
    <w:rsid w:val="009B421D"/>
    <w:rsid w:val="009D25A8"/>
    <w:rsid w:val="009D74A1"/>
    <w:rsid w:val="009E4458"/>
    <w:rsid w:val="009F2358"/>
    <w:rsid w:val="00A038AB"/>
    <w:rsid w:val="00A144AE"/>
    <w:rsid w:val="00A22997"/>
    <w:rsid w:val="00A60CF4"/>
    <w:rsid w:val="00A72EF9"/>
    <w:rsid w:val="00A742FB"/>
    <w:rsid w:val="00A83490"/>
    <w:rsid w:val="00A91392"/>
    <w:rsid w:val="00A9254C"/>
    <w:rsid w:val="00AA500F"/>
    <w:rsid w:val="00AB29E7"/>
    <w:rsid w:val="00AB755C"/>
    <w:rsid w:val="00AC288E"/>
    <w:rsid w:val="00AC29E1"/>
    <w:rsid w:val="00AC3EE8"/>
    <w:rsid w:val="00AD1FA5"/>
    <w:rsid w:val="00AF1940"/>
    <w:rsid w:val="00AF2C4F"/>
    <w:rsid w:val="00AF439D"/>
    <w:rsid w:val="00AF6538"/>
    <w:rsid w:val="00AF7B11"/>
    <w:rsid w:val="00B01A19"/>
    <w:rsid w:val="00B0423C"/>
    <w:rsid w:val="00B05006"/>
    <w:rsid w:val="00B05861"/>
    <w:rsid w:val="00B06C31"/>
    <w:rsid w:val="00B12061"/>
    <w:rsid w:val="00B16CA6"/>
    <w:rsid w:val="00B25BB1"/>
    <w:rsid w:val="00B315E9"/>
    <w:rsid w:val="00B4284E"/>
    <w:rsid w:val="00B47BAF"/>
    <w:rsid w:val="00B50F4E"/>
    <w:rsid w:val="00B53231"/>
    <w:rsid w:val="00B53B4A"/>
    <w:rsid w:val="00B57063"/>
    <w:rsid w:val="00B60E24"/>
    <w:rsid w:val="00B71CEF"/>
    <w:rsid w:val="00B76F89"/>
    <w:rsid w:val="00B81532"/>
    <w:rsid w:val="00B82A12"/>
    <w:rsid w:val="00B85C4A"/>
    <w:rsid w:val="00B8740D"/>
    <w:rsid w:val="00B91F3C"/>
    <w:rsid w:val="00B948E0"/>
    <w:rsid w:val="00B94933"/>
    <w:rsid w:val="00BA089F"/>
    <w:rsid w:val="00BA13ED"/>
    <w:rsid w:val="00BA4376"/>
    <w:rsid w:val="00BA4B65"/>
    <w:rsid w:val="00BA5DE3"/>
    <w:rsid w:val="00BB27F4"/>
    <w:rsid w:val="00BB423D"/>
    <w:rsid w:val="00BB4E6C"/>
    <w:rsid w:val="00BC4BAC"/>
    <w:rsid w:val="00BC4E2D"/>
    <w:rsid w:val="00BE03A3"/>
    <w:rsid w:val="00BE41DD"/>
    <w:rsid w:val="00BE70AD"/>
    <w:rsid w:val="00BF29F1"/>
    <w:rsid w:val="00C07BE3"/>
    <w:rsid w:val="00C11A3D"/>
    <w:rsid w:val="00C214B6"/>
    <w:rsid w:val="00C348A2"/>
    <w:rsid w:val="00C37B65"/>
    <w:rsid w:val="00C46BDE"/>
    <w:rsid w:val="00C53A98"/>
    <w:rsid w:val="00C6439D"/>
    <w:rsid w:val="00C709A3"/>
    <w:rsid w:val="00C70EC4"/>
    <w:rsid w:val="00C90838"/>
    <w:rsid w:val="00C92BF0"/>
    <w:rsid w:val="00C93FCA"/>
    <w:rsid w:val="00CA0FB2"/>
    <w:rsid w:val="00CA208E"/>
    <w:rsid w:val="00CA5572"/>
    <w:rsid w:val="00CC7E2F"/>
    <w:rsid w:val="00CD3D13"/>
    <w:rsid w:val="00CD780A"/>
    <w:rsid w:val="00CE13D3"/>
    <w:rsid w:val="00CF60E2"/>
    <w:rsid w:val="00D05350"/>
    <w:rsid w:val="00D23261"/>
    <w:rsid w:val="00D239D4"/>
    <w:rsid w:val="00D32409"/>
    <w:rsid w:val="00D51D1D"/>
    <w:rsid w:val="00D61BB6"/>
    <w:rsid w:val="00D65FA2"/>
    <w:rsid w:val="00D71368"/>
    <w:rsid w:val="00D73298"/>
    <w:rsid w:val="00D74E29"/>
    <w:rsid w:val="00D86DA2"/>
    <w:rsid w:val="00D92836"/>
    <w:rsid w:val="00D93BE7"/>
    <w:rsid w:val="00D93DAA"/>
    <w:rsid w:val="00D978EF"/>
    <w:rsid w:val="00DB2F8C"/>
    <w:rsid w:val="00DB42FC"/>
    <w:rsid w:val="00DB798B"/>
    <w:rsid w:val="00DC6097"/>
    <w:rsid w:val="00DE7766"/>
    <w:rsid w:val="00DF7156"/>
    <w:rsid w:val="00E01EFF"/>
    <w:rsid w:val="00E036FC"/>
    <w:rsid w:val="00E041B3"/>
    <w:rsid w:val="00E07565"/>
    <w:rsid w:val="00E15ECE"/>
    <w:rsid w:val="00E16212"/>
    <w:rsid w:val="00E1751E"/>
    <w:rsid w:val="00E22AA1"/>
    <w:rsid w:val="00E249FE"/>
    <w:rsid w:val="00E24D44"/>
    <w:rsid w:val="00E2741C"/>
    <w:rsid w:val="00E30FD7"/>
    <w:rsid w:val="00E374B8"/>
    <w:rsid w:val="00E40048"/>
    <w:rsid w:val="00E40A92"/>
    <w:rsid w:val="00E40DFC"/>
    <w:rsid w:val="00E52D37"/>
    <w:rsid w:val="00E5416A"/>
    <w:rsid w:val="00E65DFB"/>
    <w:rsid w:val="00E66054"/>
    <w:rsid w:val="00E66D03"/>
    <w:rsid w:val="00E742C1"/>
    <w:rsid w:val="00E74EA1"/>
    <w:rsid w:val="00E7702D"/>
    <w:rsid w:val="00E811A5"/>
    <w:rsid w:val="00EA68F9"/>
    <w:rsid w:val="00EB1061"/>
    <w:rsid w:val="00EC3E67"/>
    <w:rsid w:val="00EC4463"/>
    <w:rsid w:val="00EC5291"/>
    <w:rsid w:val="00EE70FE"/>
    <w:rsid w:val="00EF0A2C"/>
    <w:rsid w:val="00EF23C4"/>
    <w:rsid w:val="00F01760"/>
    <w:rsid w:val="00F0607A"/>
    <w:rsid w:val="00F10B9D"/>
    <w:rsid w:val="00F166D5"/>
    <w:rsid w:val="00F213D5"/>
    <w:rsid w:val="00F27075"/>
    <w:rsid w:val="00F30784"/>
    <w:rsid w:val="00F3455F"/>
    <w:rsid w:val="00F351DC"/>
    <w:rsid w:val="00F52C4E"/>
    <w:rsid w:val="00F54CE5"/>
    <w:rsid w:val="00F555BF"/>
    <w:rsid w:val="00F607F0"/>
    <w:rsid w:val="00F81DB5"/>
    <w:rsid w:val="00F86E0E"/>
    <w:rsid w:val="00F93702"/>
    <w:rsid w:val="00F93BE8"/>
    <w:rsid w:val="00F93FE8"/>
    <w:rsid w:val="00F97E8C"/>
    <w:rsid w:val="00F97F80"/>
    <w:rsid w:val="00FA0AF4"/>
    <w:rsid w:val="00FA3607"/>
    <w:rsid w:val="00FB69DF"/>
    <w:rsid w:val="00FC04A6"/>
    <w:rsid w:val="00FC0F30"/>
    <w:rsid w:val="00FC38F8"/>
    <w:rsid w:val="00FD5001"/>
    <w:rsid w:val="00FE3C50"/>
    <w:rsid w:val="00FE3D21"/>
    <w:rsid w:val="00FF5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basedOn w:val="Predvolenpsmoodseku"/>
    <w:rsid w:val="003F28B6"/>
  </w:style>
  <w:style w:type="character" w:customStyle="1" w:styleId="OdsekzoznamuChar">
    <w:name w:val="Odsek zoznamu Char"/>
    <w:link w:val="Odsekzoznamu"/>
    <w:uiPriority w:val="34"/>
    <w:locked/>
    <w:rsid w:val="003F28B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526A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Zkladntext">
    <w:name w:val="Body Text"/>
    <w:basedOn w:val="Normlny"/>
    <w:link w:val="ZkladntextChar"/>
    <w:qFormat/>
    <w:rsid w:val="00526AFD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526AFD"/>
    <w:rPr>
      <w:rFonts w:ascii="Times New Roman" w:eastAsia="Times New Roman" w:hAnsi="Times New Roman" w:cs="Times New Roman"/>
      <w:szCs w:val="20"/>
    </w:rPr>
  </w:style>
  <w:style w:type="character" w:customStyle="1" w:styleId="h1a">
    <w:name w:val="h1a"/>
    <w:basedOn w:val="Predvolenpsmoodseku"/>
    <w:rsid w:val="005B7098"/>
  </w:style>
  <w:style w:type="paragraph" w:customStyle="1" w:styleId="Default">
    <w:name w:val="Default"/>
    <w:rsid w:val="001E74A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1E74AD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1E74AD"/>
    <w:rPr>
      <w:rFonts w:cstheme="minorBidi"/>
      <w:color w:val="auto"/>
    </w:rPr>
  </w:style>
  <w:style w:type="character" w:styleId="Siln">
    <w:name w:val="Strong"/>
    <w:basedOn w:val="Predvolenpsmoodseku"/>
    <w:uiPriority w:val="22"/>
    <w:qFormat/>
    <w:rsid w:val="00DF71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eur-lex.europa.eu/LexUriServ/LexUriServ.do?uri=CELEX:31995L0046:SK:NOT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ur-lex.europa.eu/legal-content/SK/TXT/?uri=uriserv:OJ.L_.2014.149.01.0001.01.SL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ec.europa.eu/regional_policy/sources/docgener/evaluation/guide/guide_evalsed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6CB5"/>
    <w:rsid w:val="00036C01"/>
    <w:rsid w:val="000930E4"/>
    <w:rsid w:val="000B1993"/>
    <w:rsid w:val="000E30BC"/>
    <w:rsid w:val="00105711"/>
    <w:rsid w:val="00107FD9"/>
    <w:rsid w:val="001403BA"/>
    <w:rsid w:val="0014231D"/>
    <w:rsid w:val="001C3E46"/>
    <w:rsid w:val="00244AF9"/>
    <w:rsid w:val="00257A5F"/>
    <w:rsid w:val="002E5854"/>
    <w:rsid w:val="00343D7E"/>
    <w:rsid w:val="003863DD"/>
    <w:rsid w:val="003A291E"/>
    <w:rsid w:val="003B77F1"/>
    <w:rsid w:val="003E4634"/>
    <w:rsid w:val="00413546"/>
    <w:rsid w:val="004A1543"/>
    <w:rsid w:val="004E682D"/>
    <w:rsid w:val="00510E7B"/>
    <w:rsid w:val="00534DD4"/>
    <w:rsid w:val="00544DCB"/>
    <w:rsid w:val="005774F9"/>
    <w:rsid w:val="00594E98"/>
    <w:rsid w:val="005B3CAF"/>
    <w:rsid w:val="005D6084"/>
    <w:rsid w:val="005E0107"/>
    <w:rsid w:val="006040A6"/>
    <w:rsid w:val="00612CF8"/>
    <w:rsid w:val="00616160"/>
    <w:rsid w:val="00616C33"/>
    <w:rsid w:val="006B35A7"/>
    <w:rsid w:val="006E6617"/>
    <w:rsid w:val="006F502E"/>
    <w:rsid w:val="00707C09"/>
    <w:rsid w:val="00713F49"/>
    <w:rsid w:val="007768F7"/>
    <w:rsid w:val="00781EC1"/>
    <w:rsid w:val="00785F42"/>
    <w:rsid w:val="0078757B"/>
    <w:rsid w:val="008225C7"/>
    <w:rsid w:val="00845353"/>
    <w:rsid w:val="0085402B"/>
    <w:rsid w:val="00875299"/>
    <w:rsid w:val="00875CAF"/>
    <w:rsid w:val="008E7C2E"/>
    <w:rsid w:val="0092481F"/>
    <w:rsid w:val="009A1D66"/>
    <w:rsid w:val="00AF4D2B"/>
    <w:rsid w:val="00AF796D"/>
    <w:rsid w:val="00B02B42"/>
    <w:rsid w:val="00B058C7"/>
    <w:rsid w:val="00B449CF"/>
    <w:rsid w:val="00B716D8"/>
    <w:rsid w:val="00C16CB5"/>
    <w:rsid w:val="00C54ADE"/>
    <w:rsid w:val="00CC5B51"/>
    <w:rsid w:val="00CE2D99"/>
    <w:rsid w:val="00D21BCB"/>
    <w:rsid w:val="00D45998"/>
    <w:rsid w:val="00D4689E"/>
    <w:rsid w:val="00DA58DC"/>
    <w:rsid w:val="00DF1217"/>
    <w:rsid w:val="00E02953"/>
    <w:rsid w:val="00E564E8"/>
    <w:rsid w:val="00EA4AF3"/>
    <w:rsid w:val="00ED5488"/>
    <w:rsid w:val="00ED7DE9"/>
    <w:rsid w:val="00FB660B"/>
    <w:rsid w:val="00FD64BA"/>
    <w:rsid w:val="00FF3250"/>
    <w:rsid w:val="00FF3DF4"/>
    <w:rsid w:val="00FF5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7FD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DE707-4E50-4D7C-8110-D80F59E83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3907</Words>
  <Characters>22274</Characters>
  <Application>Microsoft Office Word</Application>
  <DocSecurity>0</DocSecurity>
  <Lines>185</Lines>
  <Paragraphs>52</Paragraphs>
  <ScaleCrop>false</ScaleCrop>
  <Company/>
  <LinksUpToDate>false</LinksUpToDate>
  <CharactersWithSpaces>26129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2017-08-01T13:38:00Z</dcterms:created>
  <dcterms:modified xsi:type="dcterms:W3CDTF">2017-08-02T06:06:00Z</dcterms:modified>
</cp:coreProperties>
</file>